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3953C1" w14:textId="77777777" w:rsidR="008235AB" w:rsidRDefault="008235AB">
      <w:pPr>
        <w:pStyle w:val="Heading4"/>
        <w:numPr>
          <w:ilvl w:val="0"/>
          <w:numId w:val="0"/>
        </w:numPr>
      </w:pPr>
    </w:p>
    <w:p w14:paraId="334F1A83" w14:textId="77777777" w:rsidR="008235AB" w:rsidRDefault="008235AB">
      <w:pPr>
        <w:pStyle w:val="Heading5"/>
        <w:keepNext/>
        <w:keepLines/>
      </w:pPr>
      <w:r>
        <w:rPr>
          <w:i/>
          <w:sz w:val="40"/>
        </w:rPr>
        <w:t>STCP19-6 Issue 00</w:t>
      </w:r>
      <w:r w:rsidR="001D438D">
        <w:rPr>
          <w:i/>
          <w:sz w:val="40"/>
        </w:rPr>
        <w:t>7</w:t>
      </w:r>
      <w:r>
        <w:rPr>
          <w:i/>
          <w:sz w:val="40"/>
        </w:rPr>
        <w:t xml:space="preserve"> Application Fee</w:t>
      </w:r>
    </w:p>
    <w:p w14:paraId="7CB8CFC1" w14:textId="77777777" w:rsidR="008235AB" w:rsidRDefault="008235AB">
      <w:pPr>
        <w:keepNext/>
        <w:keepLines/>
      </w:pPr>
    </w:p>
    <w:p w14:paraId="590719D8" w14:textId="77777777" w:rsidR="008235AB" w:rsidRDefault="008235AB">
      <w:pPr>
        <w:pStyle w:val="Heading5"/>
        <w:keepNext/>
        <w:keepLines/>
      </w:pPr>
      <w: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1466"/>
      </w:tblGrid>
      <w:tr w:rsidR="008235AB" w14:paraId="47D79584" w14:textId="77777777">
        <w:tc>
          <w:tcPr>
            <w:tcW w:w="2376" w:type="dxa"/>
            <w:vAlign w:val="center"/>
          </w:tcPr>
          <w:p w14:paraId="007761B1" w14:textId="77777777" w:rsidR="008235AB" w:rsidRDefault="00C1561E">
            <w:pPr>
              <w:keepNext/>
              <w:keepLines/>
              <w:spacing w:after="0"/>
              <w:jc w:val="center"/>
            </w:pPr>
            <w:r>
              <w:rPr>
                <w:b/>
                <w:color w:val="000000"/>
              </w:rPr>
              <w:t>Party</w:t>
            </w:r>
          </w:p>
        </w:tc>
        <w:tc>
          <w:tcPr>
            <w:tcW w:w="2410" w:type="dxa"/>
            <w:vAlign w:val="center"/>
          </w:tcPr>
          <w:p w14:paraId="7EEB7E31" w14:textId="77777777" w:rsidR="008235AB" w:rsidRDefault="008235AB">
            <w:pPr>
              <w:keepNext/>
              <w:keepLines/>
              <w:spacing w:after="0"/>
              <w:jc w:val="center"/>
            </w:pPr>
            <w:r>
              <w:rPr>
                <w:b/>
                <w:color w:val="000000"/>
              </w:rPr>
              <w:t>Name of Party Representative</w:t>
            </w:r>
          </w:p>
        </w:tc>
        <w:tc>
          <w:tcPr>
            <w:tcW w:w="2268" w:type="dxa"/>
            <w:vAlign w:val="center"/>
          </w:tcPr>
          <w:p w14:paraId="2B55152A" w14:textId="77777777" w:rsidR="008235AB" w:rsidRDefault="008235AB">
            <w:pPr>
              <w:keepNext/>
              <w:keepLines/>
              <w:spacing w:after="0"/>
              <w:jc w:val="center"/>
              <w:rPr>
                <w:b/>
              </w:rPr>
            </w:pPr>
            <w:r>
              <w:rPr>
                <w:b/>
              </w:rPr>
              <w:t>Signature</w:t>
            </w:r>
          </w:p>
        </w:tc>
        <w:tc>
          <w:tcPr>
            <w:tcW w:w="1466" w:type="dxa"/>
            <w:vAlign w:val="center"/>
          </w:tcPr>
          <w:p w14:paraId="7A19B8E8" w14:textId="77777777" w:rsidR="008235AB" w:rsidRDefault="008235AB">
            <w:pPr>
              <w:keepNext/>
              <w:keepLines/>
              <w:spacing w:after="0"/>
              <w:jc w:val="center"/>
              <w:rPr>
                <w:b/>
              </w:rPr>
            </w:pPr>
            <w:r>
              <w:rPr>
                <w:b/>
              </w:rPr>
              <w:t>Date</w:t>
            </w:r>
          </w:p>
        </w:tc>
      </w:tr>
      <w:tr w:rsidR="0095081E" w14:paraId="4F46443D" w14:textId="77777777">
        <w:trPr>
          <w:trHeight w:val="591"/>
        </w:trPr>
        <w:tc>
          <w:tcPr>
            <w:tcW w:w="2376" w:type="dxa"/>
            <w:vAlign w:val="center"/>
          </w:tcPr>
          <w:p w14:paraId="348FBEE6" w14:textId="77777777" w:rsidR="0095081E" w:rsidRDefault="0095081E">
            <w:pPr>
              <w:keepNext/>
              <w:keepLines/>
              <w:spacing w:after="0"/>
              <w:ind w:right="317"/>
            </w:pPr>
            <w:r>
              <w:t>National Grid Electricity System Operator Ltd</w:t>
            </w:r>
          </w:p>
        </w:tc>
        <w:tc>
          <w:tcPr>
            <w:tcW w:w="2410" w:type="dxa"/>
            <w:vAlign w:val="center"/>
          </w:tcPr>
          <w:p w14:paraId="099B3E26" w14:textId="77777777" w:rsidR="0095081E" w:rsidRDefault="0095081E">
            <w:pPr>
              <w:keepNext/>
              <w:keepLines/>
              <w:spacing w:after="0"/>
            </w:pPr>
          </w:p>
        </w:tc>
        <w:tc>
          <w:tcPr>
            <w:tcW w:w="2268" w:type="dxa"/>
            <w:vAlign w:val="center"/>
          </w:tcPr>
          <w:p w14:paraId="23ABDAF3" w14:textId="77777777" w:rsidR="0095081E" w:rsidRDefault="0095081E">
            <w:pPr>
              <w:keepNext/>
              <w:keepLines/>
              <w:spacing w:after="0"/>
            </w:pPr>
          </w:p>
        </w:tc>
        <w:tc>
          <w:tcPr>
            <w:tcW w:w="1466" w:type="dxa"/>
            <w:vAlign w:val="center"/>
          </w:tcPr>
          <w:p w14:paraId="12FB5706" w14:textId="77777777" w:rsidR="0095081E" w:rsidRDefault="0095081E">
            <w:pPr>
              <w:keepNext/>
              <w:keepLines/>
              <w:spacing w:after="0"/>
            </w:pPr>
          </w:p>
        </w:tc>
      </w:tr>
      <w:tr w:rsidR="008235AB" w14:paraId="154C7114" w14:textId="77777777">
        <w:trPr>
          <w:trHeight w:val="591"/>
        </w:trPr>
        <w:tc>
          <w:tcPr>
            <w:tcW w:w="2376" w:type="dxa"/>
            <w:vAlign w:val="center"/>
          </w:tcPr>
          <w:p w14:paraId="55B4C7CD" w14:textId="77777777" w:rsidR="008235AB" w:rsidRDefault="008235AB">
            <w:pPr>
              <w:keepNext/>
              <w:keepLines/>
              <w:spacing w:after="0"/>
              <w:ind w:right="317"/>
            </w:pPr>
            <w:r>
              <w:t>National Grid Electricity Transmission plc</w:t>
            </w:r>
          </w:p>
        </w:tc>
        <w:tc>
          <w:tcPr>
            <w:tcW w:w="2410" w:type="dxa"/>
            <w:vAlign w:val="center"/>
          </w:tcPr>
          <w:p w14:paraId="1361F60B" w14:textId="77777777" w:rsidR="008235AB" w:rsidRDefault="008235AB">
            <w:pPr>
              <w:keepNext/>
              <w:keepLines/>
              <w:spacing w:after="0"/>
            </w:pPr>
          </w:p>
        </w:tc>
        <w:tc>
          <w:tcPr>
            <w:tcW w:w="2268" w:type="dxa"/>
            <w:vAlign w:val="center"/>
          </w:tcPr>
          <w:p w14:paraId="3028AD0F" w14:textId="77777777" w:rsidR="008235AB" w:rsidRDefault="008235AB">
            <w:pPr>
              <w:keepNext/>
              <w:keepLines/>
              <w:spacing w:after="0"/>
            </w:pPr>
          </w:p>
        </w:tc>
        <w:tc>
          <w:tcPr>
            <w:tcW w:w="1466" w:type="dxa"/>
            <w:vAlign w:val="center"/>
          </w:tcPr>
          <w:p w14:paraId="2383E09B" w14:textId="77777777" w:rsidR="008235AB" w:rsidRDefault="008235AB">
            <w:pPr>
              <w:keepNext/>
              <w:keepLines/>
              <w:spacing w:after="0"/>
            </w:pPr>
          </w:p>
        </w:tc>
      </w:tr>
      <w:tr w:rsidR="008235AB" w14:paraId="39E2AD2C" w14:textId="77777777">
        <w:trPr>
          <w:trHeight w:val="591"/>
        </w:trPr>
        <w:tc>
          <w:tcPr>
            <w:tcW w:w="2376" w:type="dxa"/>
            <w:vAlign w:val="center"/>
          </w:tcPr>
          <w:p w14:paraId="309ACCC8" w14:textId="77777777" w:rsidR="008235AB" w:rsidRDefault="008235AB">
            <w:pPr>
              <w:pStyle w:val="Header"/>
              <w:keepNext/>
              <w:keepLines/>
              <w:tabs>
                <w:tab w:val="clear" w:pos="4153"/>
                <w:tab w:val="clear" w:pos="8306"/>
              </w:tabs>
              <w:spacing w:after="0"/>
            </w:pPr>
            <w:r>
              <w:t>SP Transmission</w:t>
            </w:r>
            <w:r w:rsidR="006671B7">
              <w:t xml:space="preserve"> plc</w:t>
            </w:r>
          </w:p>
        </w:tc>
        <w:tc>
          <w:tcPr>
            <w:tcW w:w="2410" w:type="dxa"/>
            <w:vAlign w:val="center"/>
          </w:tcPr>
          <w:p w14:paraId="3DAED731" w14:textId="77777777" w:rsidR="008235AB" w:rsidRDefault="008235AB">
            <w:pPr>
              <w:keepNext/>
              <w:keepLines/>
              <w:spacing w:after="0"/>
            </w:pPr>
          </w:p>
        </w:tc>
        <w:tc>
          <w:tcPr>
            <w:tcW w:w="2268" w:type="dxa"/>
            <w:vAlign w:val="center"/>
          </w:tcPr>
          <w:p w14:paraId="77825807" w14:textId="77777777" w:rsidR="008235AB" w:rsidRDefault="008235AB">
            <w:pPr>
              <w:keepNext/>
              <w:keepLines/>
              <w:spacing w:after="0"/>
            </w:pPr>
          </w:p>
        </w:tc>
        <w:tc>
          <w:tcPr>
            <w:tcW w:w="1466" w:type="dxa"/>
            <w:vAlign w:val="center"/>
          </w:tcPr>
          <w:p w14:paraId="5E77ED97" w14:textId="77777777" w:rsidR="008235AB" w:rsidRDefault="008235AB">
            <w:pPr>
              <w:keepNext/>
              <w:keepLines/>
              <w:spacing w:after="0"/>
            </w:pPr>
          </w:p>
        </w:tc>
      </w:tr>
      <w:tr w:rsidR="008235AB" w14:paraId="15624510" w14:textId="77777777">
        <w:trPr>
          <w:trHeight w:val="592"/>
        </w:trPr>
        <w:tc>
          <w:tcPr>
            <w:tcW w:w="2376" w:type="dxa"/>
            <w:vAlign w:val="center"/>
          </w:tcPr>
          <w:p w14:paraId="481A395D" w14:textId="77777777" w:rsidR="008235AB" w:rsidRDefault="008235AB" w:rsidP="00653B68">
            <w:pPr>
              <w:keepNext/>
              <w:keepLines/>
              <w:spacing w:after="0"/>
            </w:pPr>
            <w:r>
              <w:t>Scottish Hydro</w:t>
            </w:r>
            <w:r w:rsidR="006671B7">
              <w:t xml:space="preserve"> </w:t>
            </w:r>
            <w:r>
              <w:t>Electric Transmissio</w:t>
            </w:r>
            <w:r w:rsidR="006671B7">
              <w:t>n plc</w:t>
            </w:r>
          </w:p>
        </w:tc>
        <w:tc>
          <w:tcPr>
            <w:tcW w:w="2410" w:type="dxa"/>
            <w:vAlign w:val="center"/>
          </w:tcPr>
          <w:p w14:paraId="31179075" w14:textId="77777777" w:rsidR="008235AB" w:rsidRDefault="008235AB">
            <w:pPr>
              <w:keepNext/>
              <w:keepLines/>
              <w:spacing w:after="0"/>
            </w:pPr>
          </w:p>
        </w:tc>
        <w:tc>
          <w:tcPr>
            <w:tcW w:w="2268" w:type="dxa"/>
            <w:vAlign w:val="center"/>
          </w:tcPr>
          <w:p w14:paraId="700DB304" w14:textId="77777777" w:rsidR="008235AB" w:rsidRDefault="008235AB">
            <w:pPr>
              <w:keepNext/>
              <w:keepLines/>
              <w:spacing w:after="0"/>
            </w:pPr>
          </w:p>
        </w:tc>
        <w:tc>
          <w:tcPr>
            <w:tcW w:w="1466" w:type="dxa"/>
            <w:vAlign w:val="center"/>
          </w:tcPr>
          <w:p w14:paraId="58998A7A" w14:textId="77777777" w:rsidR="008235AB" w:rsidRDefault="008235AB">
            <w:pPr>
              <w:keepNext/>
              <w:keepLines/>
              <w:spacing w:after="0"/>
            </w:pPr>
          </w:p>
        </w:tc>
      </w:tr>
      <w:tr w:rsidR="0047239B" w14:paraId="63559799" w14:textId="77777777">
        <w:trPr>
          <w:trHeight w:val="592"/>
        </w:trPr>
        <w:tc>
          <w:tcPr>
            <w:tcW w:w="2376" w:type="dxa"/>
            <w:vAlign w:val="center"/>
          </w:tcPr>
          <w:p w14:paraId="76002903" w14:textId="77777777" w:rsidR="0047239B" w:rsidRDefault="0047239B">
            <w:pPr>
              <w:keepNext/>
              <w:keepLines/>
              <w:spacing w:after="0"/>
            </w:pPr>
            <w:r>
              <w:t>Offshore Transmission Owner</w:t>
            </w:r>
            <w:r w:rsidR="00C1561E">
              <w:t>s</w:t>
            </w:r>
          </w:p>
        </w:tc>
        <w:tc>
          <w:tcPr>
            <w:tcW w:w="2410" w:type="dxa"/>
            <w:vAlign w:val="center"/>
          </w:tcPr>
          <w:p w14:paraId="7F324CC0" w14:textId="77777777" w:rsidR="0047239B" w:rsidRDefault="0047239B">
            <w:pPr>
              <w:keepNext/>
              <w:keepLines/>
              <w:spacing w:after="0"/>
            </w:pPr>
          </w:p>
        </w:tc>
        <w:tc>
          <w:tcPr>
            <w:tcW w:w="2268" w:type="dxa"/>
            <w:vAlign w:val="center"/>
          </w:tcPr>
          <w:p w14:paraId="47B75AE9" w14:textId="77777777" w:rsidR="0047239B" w:rsidRDefault="0047239B">
            <w:pPr>
              <w:keepNext/>
              <w:keepLines/>
              <w:spacing w:after="0"/>
            </w:pPr>
          </w:p>
        </w:tc>
        <w:tc>
          <w:tcPr>
            <w:tcW w:w="1466" w:type="dxa"/>
            <w:vAlign w:val="center"/>
          </w:tcPr>
          <w:p w14:paraId="60276B8B" w14:textId="77777777" w:rsidR="0047239B" w:rsidRDefault="0047239B">
            <w:pPr>
              <w:keepNext/>
              <w:keepLines/>
              <w:spacing w:after="0"/>
            </w:pPr>
          </w:p>
        </w:tc>
      </w:tr>
    </w:tbl>
    <w:p w14:paraId="65A5BC32" w14:textId="77777777" w:rsidR="008235AB" w:rsidRDefault="008235AB">
      <w:pPr>
        <w:keepNext/>
        <w:keepLines/>
      </w:pPr>
    </w:p>
    <w:p w14:paraId="2231AE6C" w14:textId="77777777" w:rsidR="008235AB" w:rsidRDefault="008235AB">
      <w:pPr>
        <w:pStyle w:val="Heading5"/>
        <w:keepNext/>
        <w:keepLines/>
      </w:pPr>
      <w: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2126"/>
        <w:gridCol w:w="4868"/>
      </w:tblGrid>
      <w:tr w:rsidR="008235AB" w14:paraId="35CC8ACE" w14:textId="77777777">
        <w:tc>
          <w:tcPr>
            <w:tcW w:w="1526" w:type="dxa"/>
          </w:tcPr>
          <w:p w14:paraId="66FD1A0F" w14:textId="77777777" w:rsidR="008235AB" w:rsidRDefault="008235AB">
            <w:pPr>
              <w:keepNext/>
              <w:keepLines/>
              <w:spacing w:after="0"/>
            </w:pPr>
            <w:r>
              <w:t>Issue 001</w:t>
            </w:r>
          </w:p>
        </w:tc>
        <w:tc>
          <w:tcPr>
            <w:tcW w:w="2126" w:type="dxa"/>
          </w:tcPr>
          <w:p w14:paraId="16DD8D77" w14:textId="77777777" w:rsidR="008235AB" w:rsidRDefault="008235AB">
            <w:pPr>
              <w:keepNext/>
              <w:keepLines/>
              <w:spacing w:after="0"/>
            </w:pPr>
            <w:r>
              <w:t>19/01/2005</w:t>
            </w:r>
          </w:p>
        </w:tc>
        <w:tc>
          <w:tcPr>
            <w:tcW w:w="4868" w:type="dxa"/>
          </w:tcPr>
          <w:p w14:paraId="4C88C3CE" w14:textId="77777777" w:rsidR="008235AB" w:rsidRDefault="008235AB">
            <w:pPr>
              <w:keepNext/>
              <w:keepLines/>
              <w:spacing w:after="0"/>
            </w:pPr>
            <w:r>
              <w:t>First issue</w:t>
            </w:r>
          </w:p>
        </w:tc>
      </w:tr>
      <w:tr w:rsidR="008235AB" w14:paraId="2F6D9DF5" w14:textId="77777777">
        <w:tc>
          <w:tcPr>
            <w:tcW w:w="1526" w:type="dxa"/>
          </w:tcPr>
          <w:p w14:paraId="02F5D9EE" w14:textId="77777777" w:rsidR="008235AB" w:rsidRDefault="008235AB">
            <w:pPr>
              <w:keepNext/>
              <w:keepLines/>
              <w:spacing w:after="0"/>
            </w:pPr>
            <w:r>
              <w:t>Issue 002</w:t>
            </w:r>
          </w:p>
        </w:tc>
        <w:tc>
          <w:tcPr>
            <w:tcW w:w="2126" w:type="dxa"/>
          </w:tcPr>
          <w:p w14:paraId="2CB631D0" w14:textId="77777777" w:rsidR="008235AB" w:rsidRDefault="008235AB">
            <w:pPr>
              <w:keepNext/>
              <w:keepLines/>
              <w:spacing w:after="0"/>
            </w:pPr>
            <w:r>
              <w:t>04/03/2005</w:t>
            </w:r>
          </w:p>
        </w:tc>
        <w:tc>
          <w:tcPr>
            <w:tcW w:w="4868" w:type="dxa"/>
          </w:tcPr>
          <w:p w14:paraId="64A1D4CD" w14:textId="77777777" w:rsidR="008235AB" w:rsidRDefault="008235AB">
            <w:pPr>
              <w:keepNext/>
              <w:keepLines/>
              <w:spacing w:after="0"/>
            </w:pPr>
            <w:r>
              <w:t>BETTA Go-Live Version</w:t>
            </w:r>
          </w:p>
        </w:tc>
      </w:tr>
      <w:tr w:rsidR="008235AB" w14:paraId="065C05A7" w14:textId="77777777">
        <w:tc>
          <w:tcPr>
            <w:tcW w:w="1526" w:type="dxa"/>
          </w:tcPr>
          <w:p w14:paraId="1B517F8C" w14:textId="77777777" w:rsidR="008235AB" w:rsidRDefault="008235AB">
            <w:pPr>
              <w:keepNext/>
              <w:keepLines/>
              <w:spacing w:after="0"/>
            </w:pPr>
            <w:r>
              <w:t>Issue 003</w:t>
            </w:r>
          </w:p>
        </w:tc>
        <w:tc>
          <w:tcPr>
            <w:tcW w:w="2126" w:type="dxa"/>
          </w:tcPr>
          <w:p w14:paraId="2096D289" w14:textId="77777777" w:rsidR="008235AB" w:rsidRDefault="008235AB">
            <w:pPr>
              <w:keepNext/>
              <w:keepLines/>
              <w:spacing w:after="0"/>
            </w:pPr>
            <w:r>
              <w:t>25/10/2005</w:t>
            </w:r>
          </w:p>
        </w:tc>
        <w:tc>
          <w:tcPr>
            <w:tcW w:w="4868" w:type="dxa"/>
          </w:tcPr>
          <w:p w14:paraId="55179FD8" w14:textId="77777777" w:rsidR="008235AB" w:rsidRDefault="008235AB">
            <w:pPr>
              <w:keepNext/>
              <w:keepLines/>
              <w:spacing w:after="0"/>
            </w:pPr>
            <w:r>
              <w:t>Issue 003 incorporating PA034 &amp; PA037</w:t>
            </w:r>
          </w:p>
        </w:tc>
      </w:tr>
      <w:tr w:rsidR="00C1561E" w14:paraId="5F9D5C1D" w14:textId="77777777">
        <w:tc>
          <w:tcPr>
            <w:tcW w:w="1526" w:type="dxa"/>
          </w:tcPr>
          <w:p w14:paraId="13518587" w14:textId="77777777" w:rsidR="00C1561E" w:rsidRDefault="00C1561E">
            <w:pPr>
              <w:keepNext/>
              <w:keepLines/>
              <w:spacing w:after="0"/>
            </w:pPr>
            <w:r>
              <w:t>Issue 004</w:t>
            </w:r>
          </w:p>
        </w:tc>
        <w:tc>
          <w:tcPr>
            <w:tcW w:w="2126" w:type="dxa"/>
          </w:tcPr>
          <w:p w14:paraId="397C45D0" w14:textId="77777777" w:rsidR="00C1561E" w:rsidRDefault="000C45BB">
            <w:pPr>
              <w:keepNext/>
              <w:keepLines/>
              <w:spacing w:after="0"/>
            </w:pPr>
            <w:r>
              <w:t>24</w:t>
            </w:r>
            <w:r w:rsidR="00C1561E">
              <w:t>/11/2009</w:t>
            </w:r>
          </w:p>
        </w:tc>
        <w:tc>
          <w:tcPr>
            <w:tcW w:w="4868" w:type="dxa"/>
          </w:tcPr>
          <w:p w14:paraId="6F8F181F" w14:textId="77777777" w:rsidR="00C1561E" w:rsidRDefault="00C1561E">
            <w:pPr>
              <w:keepNext/>
              <w:keepLines/>
              <w:spacing w:after="0"/>
            </w:pPr>
            <w:r>
              <w:t>Issue 004 incorporating changes for offshore regime</w:t>
            </w:r>
          </w:p>
        </w:tc>
      </w:tr>
      <w:tr w:rsidR="001E43C7" w14:paraId="1EC5A96A" w14:textId="77777777" w:rsidTr="001E43C7">
        <w:tc>
          <w:tcPr>
            <w:tcW w:w="1526" w:type="dxa"/>
            <w:tcBorders>
              <w:top w:val="single" w:sz="4" w:space="0" w:color="auto"/>
              <w:left w:val="single" w:sz="4" w:space="0" w:color="auto"/>
              <w:bottom w:val="single" w:sz="4" w:space="0" w:color="auto"/>
              <w:right w:val="single" w:sz="4" w:space="0" w:color="auto"/>
            </w:tcBorders>
          </w:tcPr>
          <w:p w14:paraId="32E3B24E" w14:textId="77777777" w:rsidR="001E43C7" w:rsidRDefault="001E43C7" w:rsidP="00802E4A">
            <w:pPr>
              <w:keepNext/>
              <w:keepLines/>
              <w:spacing w:after="0"/>
            </w:pPr>
            <w:r>
              <w:t>Issue 005</w:t>
            </w:r>
          </w:p>
        </w:tc>
        <w:tc>
          <w:tcPr>
            <w:tcW w:w="2126" w:type="dxa"/>
            <w:tcBorders>
              <w:top w:val="single" w:sz="4" w:space="0" w:color="auto"/>
              <w:left w:val="single" w:sz="4" w:space="0" w:color="auto"/>
              <w:bottom w:val="single" w:sz="4" w:space="0" w:color="auto"/>
              <w:right w:val="single" w:sz="4" w:space="0" w:color="auto"/>
            </w:tcBorders>
          </w:tcPr>
          <w:p w14:paraId="643C3825" w14:textId="77777777" w:rsidR="001E43C7" w:rsidRDefault="00A72821" w:rsidP="00802E4A">
            <w:pPr>
              <w:keepNext/>
              <w:keepLines/>
              <w:spacing w:after="0"/>
            </w:pPr>
            <w:r>
              <w:t>29/</w:t>
            </w:r>
            <w:r w:rsidR="001E43C7">
              <w:t>0</w:t>
            </w:r>
            <w:r>
              <w:t>1/2014</w:t>
            </w:r>
          </w:p>
        </w:tc>
        <w:tc>
          <w:tcPr>
            <w:tcW w:w="4868" w:type="dxa"/>
            <w:tcBorders>
              <w:top w:val="single" w:sz="4" w:space="0" w:color="auto"/>
              <w:left w:val="single" w:sz="4" w:space="0" w:color="auto"/>
              <w:bottom w:val="single" w:sz="4" w:space="0" w:color="auto"/>
              <w:right w:val="single" w:sz="4" w:space="0" w:color="auto"/>
            </w:tcBorders>
          </w:tcPr>
          <w:p w14:paraId="7542CD2A" w14:textId="77777777" w:rsidR="001E43C7" w:rsidRDefault="001E43C7" w:rsidP="00802E4A">
            <w:pPr>
              <w:keepNext/>
              <w:keepLines/>
              <w:spacing w:after="0"/>
            </w:pPr>
            <w:r>
              <w:t xml:space="preserve">Issue 005 </w:t>
            </w:r>
            <w:r w:rsidR="00015409">
              <w:t>inco</w:t>
            </w:r>
            <w:r w:rsidR="006671B7">
              <w:t>r</w:t>
            </w:r>
            <w:r w:rsidR="00015409">
              <w:t>porating PM074</w:t>
            </w:r>
          </w:p>
        </w:tc>
      </w:tr>
      <w:tr w:rsidR="0095081E" w14:paraId="595E193B" w14:textId="77777777" w:rsidTr="001E43C7">
        <w:tc>
          <w:tcPr>
            <w:tcW w:w="1526" w:type="dxa"/>
            <w:tcBorders>
              <w:top w:val="single" w:sz="4" w:space="0" w:color="auto"/>
              <w:left w:val="single" w:sz="4" w:space="0" w:color="auto"/>
              <w:bottom w:val="single" w:sz="4" w:space="0" w:color="auto"/>
              <w:right w:val="single" w:sz="4" w:space="0" w:color="auto"/>
            </w:tcBorders>
          </w:tcPr>
          <w:p w14:paraId="20010361" w14:textId="77777777" w:rsidR="0095081E" w:rsidRDefault="0095081E" w:rsidP="00802E4A">
            <w:pPr>
              <w:keepNext/>
              <w:keepLines/>
              <w:spacing w:after="0"/>
            </w:pPr>
            <w:r>
              <w:t>Issue 006</w:t>
            </w:r>
          </w:p>
        </w:tc>
        <w:tc>
          <w:tcPr>
            <w:tcW w:w="2126" w:type="dxa"/>
            <w:tcBorders>
              <w:top w:val="single" w:sz="4" w:space="0" w:color="auto"/>
              <w:left w:val="single" w:sz="4" w:space="0" w:color="auto"/>
              <w:bottom w:val="single" w:sz="4" w:space="0" w:color="auto"/>
              <w:right w:val="single" w:sz="4" w:space="0" w:color="auto"/>
            </w:tcBorders>
          </w:tcPr>
          <w:p w14:paraId="61EB58BC" w14:textId="77777777" w:rsidR="0095081E" w:rsidRDefault="0095081E" w:rsidP="00AE65D9">
            <w:pPr>
              <w:keepNext/>
              <w:keepLines/>
              <w:spacing w:after="0"/>
            </w:pPr>
            <w:r>
              <w:t>01/04/201</w:t>
            </w:r>
            <w:r w:rsidR="00AE65D9">
              <w:t>9</w:t>
            </w:r>
          </w:p>
        </w:tc>
        <w:tc>
          <w:tcPr>
            <w:tcW w:w="4868" w:type="dxa"/>
            <w:tcBorders>
              <w:top w:val="single" w:sz="4" w:space="0" w:color="auto"/>
              <w:left w:val="single" w:sz="4" w:space="0" w:color="auto"/>
              <w:bottom w:val="single" w:sz="4" w:space="0" w:color="auto"/>
              <w:right w:val="single" w:sz="4" w:space="0" w:color="auto"/>
            </w:tcBorders>
          </w:tcPr>
          <w:p w14:paraId="1CB7FC7D" w14:textId="77777777" w:rsidR="0095081E" w:rsidRDefault="0095081E" w:rsidP="00802E4A">
            <w:pPr>
              <w:keepNext/>
              <w:keepLines/>
              <w:spacing w:after="0"/>
            </w:pPr>
            <w:r>
              <w:t>Issue 006 incorporating National Grid Legal Separation changes</w:t>
            </w:r>
          </w:p>
        </w:tc>
      </w:tr>
      <w:tr w:rsidR="001D438D" w14:paraId="78542F89" w14:textId="77777777" w:rsidTr="001E43C7">
        <w:tc>
          <w:tcPr>
            <w:tcW w:w="1526" w:type="dxa"/>
            <w:tcBorders>
              <w:top w:val="single" w:sz="4" w:space="0" w:color="auto"/>
              <w:left w:val="single" w:sz="4" w:space="0" w:color="auto"/>
              <w:bottom w:val="single" w:sz="4" w:space="0" w:color="auto"/>
              <w:right w:val="single" w:sz="4" w:space="0" w:color="auto"/>
            </w:tcBorders>
          </w:tcPr>
          <w:p w14:paraId="09FAD3C3" w14:textId="77777777" w:rsidR="001D438D" w:rsidRDefault="001D438D" w:rsidP="00802E4A">
            <w:pPr>
              <w:keepNext/>
              <w:keepLines/>
              <w:spacing w:after="0"/>
            </w:pPr>
            <w:r>
              <w:t>Issue 007</w:t>
            </w:r>
          </w:p>
        </w:tc>
        <w:tc>
          <w:tcPr>
            <w:tcW w:w="2126" w:type="dxa"/>
            <w:tcBorders>
              <w:top w:val="single" w:sz="4" w:space="0" w:color="auto"/>
              <w:left w:val="single" w:sz="4" w:space="0" w:color="auto"/>
              <w:bottom w:val="single" w:sz="4" w:space="0" w:color="auto"/>
              <w:right w:val="single" w:sz="4" w:space="0" w:color="auto"/>
            </w:tcBorders>
          </w:tcPr>
          <w:p w14:paraId="769AA5D2" w14:textId="77777777" w:rsidR="001D438D" w:rsidRDefault="001D438D" w:rsidP="00AE65D9">
            <w:pPr>
              <w:keepNext/>
              <w:keepLines/>
              <w:spacing w:after="0"/>
            </w:pPr>
            <w:r>
              <w:t>29/10/2020</w:t>
            </w:r>
          </w:p>
        </w:tc>
        <w:tc>
          <w:tcPr>
            <w:tcW w:w="4868" w:type="dxa"/>
            <w:tcBorders>
              <w:top w:val="single" w:sz="4" w:space="0" w:color="auto"/>
              <w:left w:val="single" w:sz="4" w:space="0" w:color="auto"/>
              <w:bottom w:val="single" w:sz="4" w:space="0" w:color="auto"/>
              <w:right w:val="single" w:sz="4" w:space="0" w:color="auto"/>
            </w:tcBorders>
          </w:tcPr>
          <w:p w14:paraId="25D85C28" w14:textId="77777777" w:rsidR="001D438D" w:rsidRPr="001D438D" w:rsidRDefault="001D438D" w:rsidP="001D438D">
            <w:pPr>
              <w:spacing w:after="240"/>
              <w:rPr>
                <w:rFonts w:cs="Arial"/>
              </w:rPr>
            </w:pPr>
            <w:r w:rsidRPr="001D438D">
              <w:rPr>
                <w:rFonts w:cs="Arial"/>
              </w:rPr>
              <w:t>Annual Charge Setting - data submission flexibility</w:t>
            </w:r>
          </w:p>
        </w:tc>
      </w:tr>
    </w:tbl>
    <w:p w14:paraId="50B0A623" w14:textId="77777777" w:rsidR="008235AB" w:rsidRDefault="008235AB">
      <w:pPr>
        <w:sectPr w:rsidR="008235AB">
          <w:headerReference w:type="default" r:id="rId11"/>
          <w:footerReference w:type="default" r:id="rId12"/>
          <w:pgSz w:w="11906" w:h="16838"/>
          <w:pgMar w:top="1440" w:right="1800" w:bottom="1440" w:left="1800" w:header="720" w:footer="720" w:gutter="0"/>
          <w:cols w:space="720"/>
        </w:sectPr>
      </w:pPr>
    </w:p>
    <w:p w14:paraId="23E260DD" w14:textId="77777777" w:rsidR="008235AB" w:rsidRDefault="008235AB">
      <w:pPr>
        <w:pStyle w:val="Heading1"/>
      </w:pPr>
      <w:r>
        <w:lastRenderedPageBreak/>
        <w:t xml:space="preserve">Introduction </w:t>
      </w:r>
    </w:p>
    <w:p w14:paraId="3EAAB116" w14:textId="77777777" w:rsidR="008235AB" w:rsidRDefault="008235AB">
      <w:pPr>
        <w:pStyle w:val="Heading2"/>
      </w:pPr>
      <w:r>
        <w:t>Scope</w:t>
      </w:r>
    </w:p>
    <w:p w14:paraId="355878AD" w14:textId="77777777" w:rsidR="008235AB" w:rsidRDefault="008235AB">
      <w:pPr>
        <w:pStyle w:val="Heading3"/>
        <w:ind w:left="720" w:hanging="720"/>
        <w:jc w:val="both"/>
      </w:pPr>
      <w:r>
        <w:t xml:space="preserve">This procedure determines how Application Fee data is provided to </w:t>
      </w:r>
      <w:r w:rsidR="0095081E">
        <w:t>NGESO</w:t>
      </w:r>
      <w:r>
        <w:t xml:space="preserve"> to establish the level and treatment of fees associated with Applicants applying for a new or modified Connection to the </w:t>
      </w:r>
      <w:r w:rsidR="0047239B">
        <w:t xml:space="preserve">National Electricity </w:t>
      </w:r>
      <w:r>
        <w:t>Transmission System or certain Agreements for Use of System.</w:t>
      </w:r>
    </w:p>
    <w:p w14:paraId="1E1A5CF7" w14:textId="77777777" w:rsidR="008235AB" w:rsidRDefault="008235AB">
      <w:pPr>
        <w:pStyle w:val="Heading3"/>
        <w:jc w:val="both"/>
      </w:pPr>
      <w:r>
        <w:t>It contains a detailed procedure which includes:</w:t>
      </w:r>
    </w:p>
    <w:p w14:paraId="746D3A95" w14:textId="77777777" w:rsidR="008235AB" w:rsidRDefault="008235AB">
      <w:pPr>
        <w:pStyle w:val="Heading3"/>
        <w:numPr>
          <w:ilvl w:val="2"/>
          <w:numId w:val="7"/>
        </w:numPr>
        <w:tabs>
          <w:tab w:val="clear" w:pos="360"/>
          <w:tab w:val="num" w:pos="709"/>
        </w:tabs>
        <w:ind w:left="1418" w:hanging="709"/>
        <w:jc w:val="both"/>
      </w:pPr>
      <w:proofErr w:type="gramStart"/>
      <w:r>
        <w:t>responsibilities;</w:t>
      </w:r>
      <w:proofErr w:type="gramEnd"/>
    </w:p>
    <w:p w14:paraId="1D6D5194" w14:textId="77777777" w:rsidR="008235AB" w:rsidRDefault="008235AB">
      <w:pPr>
        <w:pStyle w:val="Heading3"/>
        <w:numPr>
          <w:ilvl w:val="2"/>
          <w:numId w:val="7"/>
        </w:numPr>
        <w:tabs>
          <w:tab w:val="clear" w:pos="360"/>
          <w:tab w:val="num" w:pos="709"/>
        </w:tabs>
        <w:ind w:left="1418" w:hanging="709"/>
        <w:jc w:val="both"/>
      </w:pPr>
      <w:r>
        <w:t xml:space="preserve">clear actions and </w:t>
      </w:r>
      <w:proofErr w:type="gramStart"/>
      <w:r>
        <w:t>timings;</w:t>
      </w:r>
      <w:proofErr w:type="gramEnd"/>
    </w:p>
    <w:p w14:paraId="05DF6087" w14:textId="77777777" w:rsidR="008235AB" w:rsidRDefault="008235AB">
      <w:pPr>
        <w:pStyle w:val="Heading3"/>
      </w:pPr>
      <w:r>
        <w:t xml:space="preserve">This procedure applies to </w:t>
      </w:r>
      <w:r w:rsidR="0095081E">
        <w:t>NGESO</w:t>
      </w:r>
      <w:r>
        <w:t xml:space="preserve"> and each TO.</w:t>
      </w:r>
    </w:p>
    <w:p w14:paraId="6586D2A3" w14:textId="77777777" w:rsidR="008235AB" w:rsidRDefault="008235AB">
      <w:pPr>
        <w:pStyle w:val="Heading3"/>
        <w:keepLines/>
        <w:tabs>
          <w:tab w:val="clear" w:pos="0"/>
          <w:tab w:val="num" w:pos="720"/>
        </w:tabs>
        <w:ind w:left="720" w:hanging="720"/>
      </w:pPr>
      <w:proofErr w:type="gramStart"/>
      <w:r>
        <w:t>For the purpose of</w:t>
      </w:r>
      <w:proofErr w:type="gramEnd"/>
      <w:r>
        <w:t xml:space="preserve"> this document, the TO(s) are:</w:t>
      </w:r>
    </w:p>
    <w:p w14:paraId="004BAEE1" w14:textId="77777777" w:rsidR="0095081E" w:rsidRDefault="0095081E">
      <w:pPr>
        <w:pStyle w:val="Heading3"/>
        <w:numPr>
          <w:ilvl w:val="0"/>
          <w:numId w:val="11"/>
        </w:numPr>
      </w:pPr>
      <w:proofErr w:type="gramStart"/>
      <w:r>
        <w:t>NGET;</w:t>
      </w:r>
      <w:proofErr w:type="gramEnd"/>
    </w:p>
    <w:p w14:paraId="7280A449" w14:textId="77777777" w:rsidR="008235AB" w:rsidRDefault="008235AB">
      <w:pPr>
        <w:pStyle w:val="Heading3"/>
        <w:numPr>
          <w:ilvl w:val="0"/>
          <w:numId w:val="11"/>
        </w:numPr>
      </w:pPr>
      <w:proofErr w:type="gramStart"/>
      <w:r>
        <w:t>SPT</w:t>
      </w:r>
      <w:r w:rsidR="0047239B">
        <w:t>;</w:t>
      </w:r>
      <w:proofErr w:type="gramEnd"/>
    </w:p>
    <w:p w14:paraId="4C2B675A" w14:textId="77777777" w:rsidR="008235AB" w:rsidRDefault="008235AB">
      <w:pPr>
        <w:pStyle w:val="Heading3"/>
        <w:numPr>
          <w:ilvl w:val="0"/>
          <w:numId w:val="11"/>
        </w:numPr>
      </w:pPr>
      <w:r>
        <w:t>SHET</w:t>
      </w:r>
      <w:r w:rsidR="0047239B">
        <w:t>: and</w:t>
      </w:r>
    </w:p>
    <w:p w14:paraId="3828C009" w14:textId="77777777" w:rsidR="0047239B" w:rsidRDefault="00C1561E">
      <w:pPr>
        <w:pStyle w:val="Heading3"/>
        <w:numPr>
          <w:ilvl w:val="0"/>
          <w:numId w:val="11"/>
        </w:numPr>
      </w:pPr>
      <w:r>
        <w:t>All</w:t>
      </w:r>
      <w:r w:rsidR="0047239B">
        <w:t xml:space="preserve"> Offshore Transmission </w:t>
      </w:r>
      <w:r>
        <w:t>Licence holders as appointed by Ofgem from time to time.</w:t>
      </w:r>
    </w:p>
    <w:p w14:paraId="0E5BF908" w14:textId="77777777" w:rsidR="008235AB" w:rsidRDefault="008235AB">
      <w:pPr>
        <w:pStyle w:val="Heading2"/>
        <w:numPr>
          <w:ilvl w:val="0"/>
          <w:numId w:val="0"/>
        </w:numPr>
      </w:pPr>
    </w:p>
    <w:p w14:paraId="796D60A0" w14:textId="77777777" w:rsidR="008235AB" w:rsidRDefault="008235AB">
      <w:pPr>
        <w:pStyle w:val="Heading2"/>
      </w:pPr>
      <w:r>
        <w:t xml:space="preserve">Objectives </w:t>
      </w:r>
    </w:p>
    <w:p w14:paraId="7420C738" w14:textId="77777777" w:rsidR="008235AB" w:rsidRDefault="008235AB" w:rsidP="00C1561E">
      <w:pPr>
        <w:pStyle w:val="Heading3"/>
        <w:ind w:left="720" w:hanging="720"/>
        <w:jc w:val="both"/>
      </w:pPr>
      <w:r>
        <w:t xml:space="preserve">The purpose of this procedure is to detail how the Application Fee process will be addressed across the </w:t>
      </w:r>
      <w:r w:rsidR="0095081E">
        <w:t>NGESO</w:t>
      </w:r>
      <w:r>
        <w:t>~TO interface.</w:t>
      </w:r>
    </w:p>
    <w:p w14:paraId="28879B2B" w14:textId="77777777" w:rsidR="008235AB" w:rsidRDefault="008235AB" w:rsidP="00C1561E">
      <w:pPr>
        <w:pStyle w:val="Heading3"/>
        <w:jc w:val="both"/>
      </w:pPr>
      <w:r>
        <w:t>This process specifies the following:</w:t>
      </w:r>
    </w:p>
    <w:p w14:paraId="755882C8" w14:textId="77777777" w:rsidR="008235AB" w:rsidRDefault="008235AB" w:rsidP="00C1561E">
      <w:pPr>
        <w:keepNext/>
        <w:keepLines/>
        <w:numPr>
          <w:ilvl w:val="0"/>
          <w:numId w:val="8"/>
        </w:numPr>
        <w:spacing w:after="0"/>
        <w:ind w:left="1418" w:hanging="709"/>
        <w:jc w:val="both"/>
      </w:pPr>
      <w:r>
        <w:t xml:space="preserve">the responsibilities of </w:t>
      </w:r>
      <w:r w:rsidR="0095081E">
        <w:t>NGESO</w:t>
      </w:r>
      <w:r>
        <w:t xml:space="preserve"> and the TO(s) in relation to Application Fee activities between the TO(s)and </w:t>
      </w:r>
      <w:proofErr w:type="gramStart"/>
      <w:r w:rsidR="0095081E">
        <w:t>NGESO</w:t>
      </w:r>
      <w:r>
        <w:t>;</w:t>
      </w:r>
      <w:proofErr w:type="gramEnd"/>
    </w:p>
    <w:p w14:paraId="5F9E1B68" w14:textId="77777777" w:rsidR="008235AB" w:rsidRDefault="008235AB" w:rsidP="00C1561E">
      <w:pPr>
        <w:keepNext/>
        <w:keepLines/>
        <w:numPr>
          <w:ilvl w:val="0"/>
          <w:numId w:val="8"/>
        </w:numPr>
        <w:spacing w:after="0"/>
        <w:ind w:left="1418" w:hanging="709"/>
        <w:jc w:val="both"/>
      </w:pPr>
      <w:r>
        <w:t>the requirements for exchange of information related to Application Fee requirements; and</w:t>
      </w:r>
    </w:p>
    <w:p w14:paraId="4F8E3C39" w14:textId="77777777" w:rsidR="008235AB" w:rsidRDefault="008235AB" w:rsidP="00C1561E">
      <w:pPr>
        <w:keepNext/>
        <w:keepLines/>
        <w:numPr>
          <w:ilvl w:val="0"/>
          <w:numId w:val="8"/>
        </w:numPr>
        <w:ind w:left="1418" w:hanging="709"/>
        <w:jc w:val="both"/>
      </w:pPr>
      <w:r>
        <w:t xml:space="preserve">the lines of communication to be </w:t>
      </w:r>
      <w:proofErr w:type="gramStart"/>
      <w:r>
        <w:t>used;</w:t>
      </w:r>
      <w:proofErr w:type="gramEnd"/>
    </w:p>
    <w:p w14:paraId="1EA92F93" w14:textId="77777777" w:rsidR="008235AB" w:rsidRDefault="008235AB" w:rsidP="00C1561E">
      <w:pPr>
        <w:pStyle w:val="Heading3"/>
        <w:numPr>
          <w:ilvl w:val="0"/>
          <w:numId w:val="0"/>
        </w:numPr>
        <w:ind w:left="567"/>
        <w:jc w:val="both"/>
      </w:pPr>
    </w:p>
    <w:p w14:paraId="5B92DE36" w14:textId="77777777" w:rsidR="008235AB" w:rsidRDefault="008235AB" w:rsidP="00C1561E">
      <w:pPr>
        <w:pStyle w:val="Heading2"/>
        <w:jc w:val="both"/>
      </w:pPr>
      <w:r>
        <w:t>Background</w:t>
      </w:r>
    </w:p>
    <w:p w14:paraId="2C63A638" w14:textId="77777777" w:rsidR="008235AB" w:rsidRDefault="0095081E" w:rsidP="00C1561E">
      <w:pPr>
        <w:pStyle w:val="Heading3"/>
        <w:ind w:left="720" w:hanging="720"/>
        <w:jc w:val="both"/>
      </w:pPr>
      <w:r>
        <w:t>NGESO</w:t>
      </w:r>
      <w:r w:rsidR="008235AB">
        <w:t xml:space="preserve"> shall be responsible, inter alia for the contractual interface with the Applicants, and the calculation, </w:t>
      </w:r>
      <w:proofErr w:type="gramStart"/>
      <w:r w:rsidR="008235AB">
        <w:t>development</w:t>
      </w:r>
      <w:proofErr w:type="gramEnd"/>
      <w:r w:rsidR="008235AB">
        <w:t xml:space="preserve"> and invoicing of Connection and </w:t>
      </w:r>
      <w:proofErr w:type="spellStart"/>
      <w:r w:rsidR="008235AB">
        <w:t>TNUoS</w:t>
      </w:r>
      <w:proofErr w:type="spellEnd"/>
      <w:r w:rsidR="008235AB">
        <w:t xml:space="preserve"> charges. </w:t>
      </w:r>
      <w:r>
        <w:t>NGESO</w:t>
      </w:r>
      <w:r w:rsidR="008235AB">
        <w:t xml:space="preserve"> shall also be responsible for establishing and maintaining a Statement of Use of System Charges. </w:t>
      </w:r>
    </w:p>
    <w:p w14:paraId="05EC7BB4" w14:textId="77777777" w:rsidR="008235AB" w:rsidRDefault="008235AB" w:rsidP="00C1561E">
      <w:pPr>
        <w:pStyle w:val="Heading3"/>
        <w:ind w:left="720" w:hanging="720"/>
        <w:jc w:val="both"/>
      </w:pPr>
      <w:r>
        <w:t>The Statement of Use of System Charges includes schedules of fees payable by Applicants submitting applications in accordance with the CUSC and the Charging Methodologies.</w:t>
      </w:r>
    </w:p>
    <w:p w14:paraId="5C525532" w14:textId="77777777" w:rsidR="008235AB" w:rsidRDefault="0095081E" w:rsidP="00C1561E">
      <w:pPr>
        <w:pStyle w:val="Heading3"/>
        <w:ind w:left="720" w:hanging="720"/>
        <w:jc w:val="both"/>
      </w:pPr>
      <w:r>
        <w:t>NGESO</w:t>
      </w:r>
      <w:r w:rsidR="008235AB">
        <w:t xml:space="preserve"> will require information from each TO </w:t>
      </w:r>
      <w:proofErr w:type="spellStart"/>
      <w:r w:rsidR="008235AB">
        <w:t>to</w:t>
      </w:r>
      <w:proofErr w:type="spellEnd"/>
      <w:r w:rsidR="008235AB">
        <w:t xml:space="preserve"> enable </w:t>
      </w:r>
      <w:r>
        <w:t>NGESO</w:t>
      </w:r>
      <w:r w:rsidR="008235AB">
        <w:t xml:space="preserve"> to establish and maintain the Application Fees published in the Statement of Use of System Charges, and to determine the payments between </w:t>
      </w:r>
      <w:r>
        <w:t>NGESO</w:t>
      </w:r>
      <w:r w:rsidR="008235AB">
        <w:t xml:space="preserve"> and each TO associated with the application process.</w:t>
      </w:r>
    </w:p>
    <w:p w14:paraId="5D9B50D4" w14:textId="77777777" w:rsidR="008235AB" w:rsidRDefault="008235AB" w:rsidP="00C1561E">
      <w:pPr>
        <w:pStyle w:val="Heading3"/>
        <w:ind w:left="720" w:hanging="720"/>
        <w:jc w:val="both"/>
      </w:pPr>
      <w:r>
        <w:t xml:space="preserve">Fees are payable in respect of applications for new connection agreements, certain Use of System agreements and for modifications to existing agreements based on reasonable costs incurred by </w:t>
      </w:r>
      <w:r w:rsidR="0095081E">
        <w:t>NGESO</w:t>
      </w:r>
      <w:r>
        <w:t xml:space="preserve"> as set out in the Charging Methodolog</w:t>
      </w:r>
      <w:r w:rsidR="00361F89">
        <w:t>y Statements</w:t>
      </w:r>
      <w:r>
        <w:t xml:space="preserve"> (which includes charges passed through from the TO(s)).  </w:t>
      </w:r>
    </w:p>
    <w:p w14:paraId="2A78C3E9" w14:textId="77777777" w:rsidR="008235AB" w:rsidRDefault="008235AB" w:rsidP="00C1561E">
      <w:pPr>
        <w:pStyle w:val="Heading3"/>
        <w:ind w:left="720" w:hanging="720"/>
        <w:jc w:val="both"/>
      </w:pPr>
      <w:r>
        <w:t>Applicants can opt to pay an Application Fee based on either variable price or on a fixed price basis in respect of new connection agreements</w:t>
      </w:r>
      <w:r w:rsidR="00DF6320">
        <w:t xml:space="preserve"> (unless otherwise stated)</w:t>
      </w:r>
      <w:r>
        <w:t xml:space="preserve">, </w:t>
      </w:r>
      <w:r>
        <w:lastRenderedPageBreak/>
        <w:t xml:space="preserve">certain Use of System agreements and modifications to existing agreements as detailed in the Charging Methodologies.   </w:t>
      </w:r>
    </w:p>
    <w:p w14:paraId="760094E3" w14:textId="77777777" w:rsidR="008235AB" w:rsidRDefault="008235AB" w:rsidP="00C1561E">
      <w:pPr>
        <w:pStyle w:val="Heading3"/>
        <w:ind w:left="720" w:hanging="720"/>
        <w:jc w:val="both"/>
      </w:pPr>
      <w:r>
        <w:t xml:space="preserve">The Statement of Use of System Charges contains the fixed prices for Application Fees which are dependent upon size, </w:t>
      </w:r>
      <w:proofErr w:type="gramStart"/>
      <w:r>
        <w:t>type</w:t>
      </w:r>
      <w:proofErr w:type="gramEnd"/>
      <w:r>
        <w:t xml:space="preserve"> and location of the applicant's scheme.   </w:t>
      </w:r>
    </w:p>
    <w:p w14:paraId="0F5CC11A" w14:textId="77777777" w:rsidR="008235AB" w:rsidRDefault="008235AB" w:rsidP="00C1561E">
      <w:pPr>
        <w:pStyle w:val="Heading3"/>
        <w:ind w:left="720" w:hanging="720"/>
        <w:jc w:val="both"/>
      </w:pPr>
      <w:r>
        <w:t>Applicants opting for a variable price Application Fee pay an advance of reasonable costs, based on the fixed prices shown in the Statement of Use of System Charges.  These charges will be reconciled once the actual costs have been calculated using the charge out rates contained in the Statement of Use of System Charges.</w:t>
      </w:r>
    </w:p>
    <w:p w14:paraId="7468C700" w14:textId="77777777" w:rsidR="008235AB" w:rsidRDefault="008235AB" w:rsidP="00C1561E">
      <w:pPr>
        <w:pStyle w:val="Heading3"/>
        <w:ind w:left="720" w:hanging="720"/>
        <w:jc w:val="both"/>
      </w:pPr>
      <w:r>
        <w:t>The Application Fees published in the Statement of Use of System Charges will be based on the daily charge out-rates stated in the Statement of Use of System Charges.</w:t>
      </w:r>
    </w:p>
    <w:p w14:paraId="72A752EB" w14:textId="77777777" w:rsidR="008235AB" w:rsidRDefault="008235AB" w:rsidP="00C1561E">
      <w:pPr>
        <w:pStyle w:val="Heading3"/>
        <w:ind w:left="720" w:hanging="720"/>
        <w:jc w:val="both"/>
      </w:pPr>
      <w:r>
        <w:t xml:space="preserve">In the case of variable price Application </w:t>
      </w:r>
      <w:proofErr w:type="gramStart"/>
      <w:r>
        <w:t>Fees</w:t>
      </w:r>
      <w:proofErr w:type="gramEnd"/>
      <w:r>
        <w:t xml:space="preserve"> the Application Fee will be payable by the Applicant to </w:t>
      </w:r>
      <w:r w:rsidR="0095081E">
        <w:t>NGESO</w:t>
      </w:r>
      <w:r>
        <w:t xml:space="preserve">. </w:t>
      </w:r>
      <w:r w:rsidR="0095081E">
        <w:t>NGESO</w:t>
      </w:r>
      <w:r>
        <w:t xml:space="preserve"> shall be responsible for collecting all processing costs </w:t>
      </w:r>
      <w:proofErr w:type="gramStart"/>
      <w:r>
        <w:t>in order to</w:t>
      </w:r>
      <w:proofErr w:type="gramEnd"/>
      <w:r>
        <w:t xml:space="preserve"> reconcile the final fee and for </w:t>
      </w:r>
      <w:proofErr w:type="spellStart"/>
      <w:r>
        <w:t>outturning</w:t>
      </w:r>
      <w:proofErr w:type="spellEnd"/>
      <w:r>
        <w:t xml:space="preserve"> to the Applicant. </w:t>
      </w:r>
    </w:p>
    <w:p w14:paraId="1824EE65" w14:textId="77777777" w:rsidR="008235AB" w:rsidRPr="00FE4C12" w:rsidRDefault="0095081E" w:rsidP="00FE4C12">
      <w:pPr>
        <w:pStyle w:val="Heading3"/>
        <w:ind w:left="720" w:hanging="720"/>
        <w:jc w:val="both"/>
      </w:pPr>
      <w:r>
        <w:t>NGESO</w:t>
      </w:r>
      <w:r w:rsidR="008235AB" w:rsidRPr="00FE4C12">
        <w:t xml:space="preserve"> shall notify the TO</w:t>
      </w:r>
      <w:r w:rsidR="00FE4C12" w:rsidRPr="00FE4C12">
        <w:rPr>
          <w:color w:val="000000"/>
        </w:rPr>
        <w:t>(s)</w:t>
      </w:r>
      <w:r w:rsidR="008235AB" w:rsidRPr="00FE4C12">
        <w:t xml:space="preserve"> once the Application Fee has been cleared in accordance with STCP 18-1, Connection and Modification Application Procedure. </w:t>
      </w:r>
    </w:p>
    <w:p w14:paraId="5BDA5741" w14:textId="77777777" w:rsidR="008235AB" w:rsidRDefault="008235AB" w:rsidP="00C1561E">
      <w:pPr>
        <w:pStyle w:val="Heading1"/>
        <w:jc w:val="both"/>
      </w:pPr>
      <w:r>
        <w:t xml:space="preserve">Key Definitions </w:t>
      </w:r>
    </w:p>
    <w:p w14:paraId="62524C27" w14:textId="77777777" w:rsidR="008235AB" w:rsidRDefault="008235AB" w:rsidP="00C1561E">
      <w:pPr>
        <w:pStyle w:val="Heading2"/>
        <w:jc w:val="both"/>
      </w:pPr>
      <w:r>
        <w:t>For the purposes of STCP19-6:</w:t>
      </w:r>
    </w:p>
    <w:p w14:paraId="0A405175" w14:textId="77777777" w:rsidR="008235AB" w:rsidRPr="007F1DF7" w:rsidRDefault="008235AB" w:rsidP="00C1561E">
      <w:pPr>
        <w:pStyle w:val="Heading3"/>
        <w:tabs>
          <w:tab w:val="clear" w:pos="0"/>
          <w:tab w:val="num" w:pos="709"/>
        </w:tabs>
        <w:ind w:left="709" w:hanging="709"/>
        <w:jc w:val="both"/>
      </w:pPr>
      <w:r w:rsidRPr="007F1DF7">
        <w:t>Advanced Fee</w:t>
      </w:r>
      <w:r>
        <w:t xml:space="preserve"> means the </w:t>
      </w:r>
      <w:r>
        <w:rPr>
          <w:lang w:val="en-US" w:eastAsia="en-GB"/>
        </w:rPr>
        <w:t>indicative fee based on the fixed prices</w:t>
      </w:r>
      <w:r w:rsidRPr="007F1DF7">
        <w:rPr>
          <w:lang w:val="en-US" w:eastAsia="en-GB"/>
        </w:rPr>
        <w:t>.</w:t>
      </w:r>
    </w:p>
    <w:p w14:paraId="6081AE73" w14:textId="77777777" w:rsidR="008235AB" w:rsidRDefault="008235AB" w:rsidP="00C1561E">
      <w:pPr>
        <w:pStyle w:val="Heading3"/>
        <w:tabs>
          <w:tab w:val="clear" w:pos="0"/>
          <w:tab w:val="num" w:pos="709"/>
        </w:tabs>
        <w:ind w:left="709" w:hanging="709"/>
        <w:jc w:val="both"/>
      </w:pPr>
      <w:r>
        <w:t xml:space="preserve">Application Fee means the fee payable by each Applicant applying for a new or modified Connection to the </w:t>
      </w:r>
      <w:r w:rsidR="006C791E">
        <w:t xml:space="preserve">National Electricity Transmission System </w:t>
      </w:r>
      <w:r>
        <w:t>or certain Agreements for Use of System.</w:t>
      </w:r>
    </w:p>
    <w:p w14:paraId="6A0E4D6A" w14:textId="77777777" w:rsidR="008235AB" w:rsidRDefault="008235AB" w:rsidP="00C1561E">
      <w:pPr>
        <w:pStyle w:val="Heading3"/>
        <w:tabs>
          <w:tab w:val="clear" w:pos="0"/>
          <w:tab w:val="num" w:pos="709"/>
        </w:tabs>
        <w:ind w:left="709" w:hanging="709"/>
        <w:jc w:val="both"/>
      </w:pPr>
      <w:r>
        <w:t xml:space="preserve">Final Fee means the </w:t>
      </w:r>
      <w:r>
        <w:rPr>
          <w:lang w:val="en-US" w:eastAsia="en-GB"/>
        </w:rPr>
        <w:t>actual fee.</w:t>
      </w:r>
    </w:p>
    <w:p w14:paraId="41BCBAF7" w14:textId="77777777" w:rsidR="008235AB" w:rsidRDefault="0095081E" w:rsidP="00C1561E">
      <w:pPr>
        <w:pStyle w:val="Heading3"/>
        <w:tabs>
          <w:tab w:val="clear" w:pos="0"/>
          <w:tab w:val="num" w:pos="709"/>
        </w:tabs>
        <w:ind w:left="709" w:hanging="709"/>
        <w:jc w:val="both"/>
      </w:pPr>
      <w:r>
        <w:t>NGESO</w:t>
      </w:r>
      <w:r w:rsidR="008235AB">
        <w:t xml:space="preserve"> Lead person means the named contact(s) within </w:t>
      </w:r>
      <w:r>
        <w:t>NGESO</w:t>
      </w:r>
      <w:r w:rsidR="008235AB">
        <w:t xml:space="preserve"> for revenue issues as advised to the TOs from time to time.</w:t>
      </w:r>
    </w:p>
    <w:p w14:paraId="005D7F4F" w14:textId="77777777" w:rsidR="008235AB" w:rsidRDefault="008235AB" w:rsidP="00C1561E">
      <w:pPr>
        <w:pStyle w:val="Heading3"/>
        <w:tabs>
          <w:tab w:val="clear" w:pos="0"/>
          <w:tab w:val="num" w:pos="709"/>
        </w:tabs>
        <w:ind w:left="709" w:hanging="709"/>
        <w:jc w:val="both"/>
      </w:pPr>
      <w:r>
        <w:t xml:space="preserve">Processing Charges means the charges levied by the TO </w:t>
      </w:r>
      <w:proofErr w:type="spellStart"/>
      <w:r>
        <w:t>to</w:t>
      </w:r>
      <w:proofErr w:type="spellEnd"/>
      <w:r>
        <w:t xml:space="preserve"> </w:t>
      </w:r>
      <w:r w:rsidR="0095081E">
        <w:t>NGESO</w:t>
      </w:r>
      <w:r>
        <w:t xml:space="preserve"> for processing applications.</w:t>
      </w:r>
    </w:p>
    <w:p w14:paraId="1DE9AA8E" w14:textId="77777777" w:rsidR="008235AB" w:rsidRDefault="008235AB" w:rsidP="00C1561E">
      <w:pPr>
        <w:pStyle w:val="Heading3"/>
        <w:tabs>
          <w:tab w:val="clear" w:pos="0"/>
          <w:tab w:val="num" w:pos="709"/>
        </w:tabs>
        <w:ind w:left="709" w:hanging="709"/>
        <w:jc w:val="both"/>
      </w:pPr>
      <w:r>
        <w:t xml:space="preserve">Processing Costs means the internal costs incurred by </w:t>
      </w:r>
      <w:r w:rsidR="0095081E">
        <w:t>NGESO</w:t>
      </w:r>
      <w:r>
        <w:t xml:space="preserve"> </w:t>
      </w:r>
      <w:proofErr w:type="gramStart"/>
      <w:r>
        <w:t>as a result of</w:t>
      </w:r>
      <w:proofErr w:type="gramEnd"/>
      <w:r>
        <w:t xml:space="preserve"> the application process.</w:t>
      </w:r>
    </w:p>
    <w:p w14:paraId="2840CD8D" w14:textId="77777777" w:rsidR="008235AB" w:rsidRDefault="008235AB" w:rsidP="00C1561E">
      <w:pPr>
        <w:pStyle w:val="Heading3"/>
        <w:tabs>
          <w:tab w:val="clear" w:pos="0"/>
          <w:tab w:val="num" w:pos="709"/>
        </w:tabs>
        <w:ind w:left="709" w:hanging="709"/>
        <w:jc w:val="both"/>
      </w:pPr>
      <w:r>
        <w:t>TO Charging Statement means the statement for which the TO Transmission Services charges are based.</w:t>
      </w:r>
    </w:p>
    <w:p w14:paraId="591A526B" w14:textId="77777777" w:rsidR="008235AB" w:rsidRDefault="008235AB" w:rsidP="00C1561E">
      <w:pPr>
        <w:pStyle w:val="Heading3"/>
        <w:tabs>
          <w:tab w:val="clear" w:pos="0"/>
          <w:tab w:val="num" w:pos="709"/>
        </w:tabs>
        <w:ind w:left="709" w:hanging="709"/>
        <w:jc w:val="both"/>
      </w:pPr>
      <w:r>
        <w:t xml:space="preserve">TO Lead Persons means the named contact within the TOs for revenue issues as advised to </w:t>
      </w:r>
      <w:r w:rsidR="0095081E">
        <w:t>NGESO</w:t>
      </w:r>
      <w:r>
        <w:t xml:space="preserve"> from time to time.</w:t>
      </w:r>
    </w:p>
    <w:p w14:paraId="61D8B58D" w14:textId="77777777" w:rsidR="008235AB" w:rsidRDefault="008235AB" w:rsidP="00C1561E">
      <w:pPr>
        <w:pStyle w:val="Heading1"/>
        <w:jc w:val="both"/>
      </w:pPr>
      <w:r>
        <w:br w:type="page"/>
      </w:r>
      <w:r>
        <w:lastRenderedPageBreak/>
        <w:t>Procedure</w:t>
      </w:r>
    </w:p>
    <w:p w14:paraId="51B9C487" w14:textId="77777777" w:rsidR="008235AB" w:rsidRDefault="008235AB" w:rsidP="00C1561E">
      <w:pPr>
        <w:pStyle w:val="Heading2"/>
        <w:jc w:val="both"/>
      </w:pPr>
      <w:r>
        <w:t>“Application Fee” setting</w:t>
      </w:r>
    </w:p>
    <w:p w14:paraId="5EB554DE" w14:textId="77777777" w:rsidR="008235AB" w:rsidRDefault="008235AB" w:rsidP="00C1561E">
      <w:pPr>
        <w:pStyle w:val="Heading3"/>
        <w:ind w:left="720" w:hanging="720"/>
        <w:jc w:val="both"/>
      </w:pPr>
      <w:r>
        <w:t xml:space="preserve">By 1 September each year the </w:t>
      </w:r>
      <w:r w:rsidR="0095081E">
        <w:t>NGESO</w:t>
      </w:r>
      <w:r>
        <w:t xml:space="preserve"> Lead person shall email/send letter to the TO Lead persons requesting proposed daily charge-out rates by grades and fixed price Application Fees, in accordance with the breakdown to be published in the Statement of Use of System Charges, for work to be carried out by the TO(s) for the following Financial Year. </w:t>
      </w:r>
    </w:p>
    <w:p w14:paraId="6D85C314" w14:textId="77777777" w:rsidR="008235AB" w:rsidRDefault="008235AB" w:rsidP="006671B7">
      <w:pPr>
        <w:pStyle w:val="Heading3"/>
        <w:ind w:left="720" w:hanging="720"/>
        <w:jc w:val="both"/>
      </w:pPr>
      <w:r>
        <w:t xml:space="preserve">By 30 </w:t>
      </w:r>
      <w:r w:rsidR="006E2BC1">
        <w:t xml:space="preserve">October </w:t>
      </w:r>
      <w:r>
        <w:t xml:space="preserve">each year, the TO(s) shall forward their proposed daily charge-out rates by grades in accordance with the TO Charging Statements for the following Financial Year to </w:t>
      </w:r>
      <w:r w:rsidR="0095081E">
        <w:t>NGESO</w:t>
      </w:r>
      <w:r>
        <w:t xml:space="preserve"> using the Application Fee </w:t>
      </w:r>
      <w:r w:rsidR="009321E4">
        <w:t>proforma contained in Appendix A</w:t>
      </w:r>
      <w:r>
        <w:t>1. The TO shall provide an explanation for any significant variation from the data submitted for the previous Financial Year.</w:t>
      </w:r>
    </w:p>
    <w:p w14:paraId="3F99CED3" w14:textId="77777777" w:rsidR="008235AB" w:rsidRDefault="008235AB" w:rsidP="00C1561E">
      <w:pPr>
        <w:pStyle w:val="Heading3"/>
        <w:ind w:left="720" w:hanging="720"/>
        <w:jc w:val="both"/>
      </w:pPr>
      <w:r>
        <w:t xml:space="preserve">The TO(s) shall calculate their components of the fixed price Application Fee in accordance with their TO Charging Statement and submit to </w:t>
      </w:r>
      <w:r w:rsidR="0095081E">
        <w:t>NGESO</w:t>
      </w:r>
      <w:r>
        <w:t xml:space="preserve"> by 30 October each year using the </w:t>
      </w:r>
      <w:r w:rsidR="00EA13F4">
        <w:t>application fee</w:t>
      </w:r>
      <w:r w:rsidR="002A078C">
        <w:t xml:space="preserve"> </w:t>
      </w:r>
      <w:r w:rsidR="00EA13F4">
        <w:t>r</w:t>
      </w:r>
      <w:r w:rsidR="002A078C">
        <w:t xml:space="preserve">efresh </w:t>
      </w:r>
      <w:r w:rsidR="00EA13F4">
        <w:t>t</w:t>
      </w:r>
      <w:r w:rsidR="002A078C">
        <w:t>emplate</w:t>
      </w:r>
      <w:r>
        <w:t xml:space="preserve"> contained in </w:t>
      </w:r>
      <w:r w:rsidR="009321E4">
        <w:t>Appendix A</w:t>
      </w:r>
      <w:r w:rsidRPr="002A078C">
        <w:t>2</w:t>
      </w:r>
      <w:r>
        <w:t>.</w:t>
      </w:r>
    </w:p>
    <w:p w14:paraId="0AA05889" w14:textId="77777777" w:rsidR="008235AB" w:rsidRDefault="0095081E" w:rsidP="00C1561E">
      <w:pPr>
        <w:pStyle w:val="Heading3"/>
        <w:ind w:left="720" w:hanging="720"/>
        <w:jc w:val="both"/>
      </w:pPr>
      <w:r>
        <w:t>NGESO</w:t>
      </w:r>
      <w:r w:rsidR="008235AB">
        <w:t xml:space="preserve"> shall calculate the Application Fees to be published in the Statement of Use of System Charges. </w:t>
      </w:r>
    </w:p>
    <w:p w14:paraId="4471381E" w14:textId="77777777" w:rsidR="008235AB" w:rsidRDefault="0095081E" w:rsidP="00C1561E">
      <w:pPr>
        <w:pStyle w:val="Heading3"/>
        <w:ind w:left="720" w:hanging="720"/>
        <w:jc w:val="both"/>
      </w:pPr>
      <w:r>
        <w:t>NGESO</w:t>
      </w:r>
      <w:r w:rsidR="008235AB">
        <w:t xml:space="preserve"> shall submit the charges and rates to Ofgem prior to publication in the Statement of Use of System Charges for the following Financial Year and update TO(s) via email/letter.</w:t>
      </w:r>
    </w:p>
    <w:p w14:paraId="4682A127" w14:textId="77777777" w:rsidR="008235AB" w:rsidRDefault="008235AB" w:rsidP="00C1561E">
      <w:pPr>
        <w:pStyle w:val="Heading3"/>
        <w:ind w:left="720" w:hanging="720"/>
        <w:jc w:val="both"/>
      </w:pPr>
      <w:r>
        <w:t>All parties shall provide all necessary assistance to respond to any reasonable query from Users or Ofgem regarding the Application Fees and daily charge out rates.</w:t>
      </w:r>
    </w:p>
    <w:p w14:paraId="1C6D2F3C" w14:textId="77777777" w:rsidR="008235AB" w:rsidRDefault="008235AB" w:rsidP="00C1561E">
      <w:pPr>
        <w:pStyle w:val="Heading3"/>
        <w:ind w:left="720" w:hanging="720"/>
        <w:jc w:val="both"/>
      </w:pPr>
      <w:r>
        <w:t>The Application Fees and daily charge out rates will be applicable for the following Financial Year and published in the Statement of Use of System Charges.</w:t>
      </w:r>
    </w:p>
    <w:p w14:paraId="23B9D103" w14:textId="77777777" w:rsidR="00B5399C" w:rsidRDefault="00B5399C" w:rsidP="00C1561E">
      <w:pPr>
        <w:pStyle w:val="Heading3"/>
        <w:ind w:left="720" w:hanging="720"/>
        <w:jc w:val="both"/>
      </w:pPr>
      <w:r w:rsidRPr="00B5399C">
        <w:t xml:space="preserve">In the Financial Year preceding the next regulatory price control period, NGESO and the </w:t>
      </w:r>
      <w:r w:rsidR="00972435">
        <w:t>r</w:t>
      </w:r>
      <w:r w:rsidR="001D438D">
        <w:t xml:space="preserve">elevant </w:t>
      </w:r>
      <w:r w:rsidRPr="00B5399C">
        <w:t xml:space="preserve">Transmission Owners may notify one another and agree (on a unanimous basis only), any reasonable temporary adjustments to </w:t>
      </w:r>
      <w:r>
        <w:t xml:space="preserve">the </w:t>
      </w:r>
      <w:r w:rsidRPr="00B5399C">
        <w:t xml:space="preserve">provisions </w:t>
      </w:r>
      <w:r>
        <w:t xml:space="preserve">in 3.1 </w:t>
      </w:r>
      <w:r w:rsidRPr="00B5399C">
        <w:t xml:space="preserve">to allow them to be fulfilled. </w:t>
      </w:r>
      <w:proofErr w:type="gramStart"/>
      <w:r w:rsidRPr="00B5399C">
        <w:t>E.g.</w:t>
      </w:r>
      <w:proofErr w:type="gramEnd"/>
      <w:r w:rsidRPr="00B5399C">
        <w:t xml:space="preserve"> data substitutions, submission date changes.</w:t>
      </w:r>
    </w:p>
    <w:p w14:paraId="2A942D1E" w14:textId="77777777" w:rsidR="008235AB" w:rsidRDefault="008235AB" w:rsidP="00C1561E">
      <w:pPr>
        <w:jc w:val="both"/>
      </w:pPr>
    </w:p>
    <w:p w14:paraId="1193A740" w14:textId="77777777" w:rsidR="008235AB" w:rsidRDefault="008235AB" w:rsidP="00C1561E">
      <w:pPr>
        <w:pStyle w:val="Heading2"/>
        <w:jc w:val="both"/>
      </w:pPr>
      <w:r>
        <w:t xml:space="preserve">Application sent to </w:t>
      </w:r>
      <w:r w:rsidR="0095081E">
        <w:t>NGESO</w:t>
      </w:r>
      <w:r>
        <w:t xml:space="preserve"> </w:t>
      </w:r>
    </w:p>
    <w:p w14:paraId="6884036F" w14:textId="77777777" w:rsidR="008235AB" w:rsidRDefault="008235AB" w:rsidP="00C1561E">
      <w:pPr>
        <w:pStyle w:val="Heading3"/>
        <w:ind w:left="720" w:hanging="720"/>
        <w:jc w:val="both"/>
      </w:pPr>
      <w:r>
        <w:t xml:space="preserve">The Applicant can contact </w:t>
      </w:r>
      <w:r w:rsidR="0095081E">
        <w:t>NGESO</w:t>
      </w:r>
      <w:r>
        <w:t xml:space="preserve"> prior to </w:t>
      </w:r>
      <w:proofErr w:type="gramStart"/>
      <w:r>
        <w:t>submitting an application</w:t>
      </w:r>
      <w:proofErr w:type="gramEnd"/>
      <w:r>
        <w:t xml:space="preserve"> in order to find out the appropriate Application Fee.</w:t>
      </w:r>
    </w:p>
    <w:p w14:paraId="2B84BA94" w14:textId="77777777" w:rsidR="008235AB" w:rsidRDefault="0095081E" w:rsidP="00C1561E">
      <w:pPr>
        <w:pStyle w:val="Heading3"/>
        <w:ind w:left="720" w:hanging="720"/>
        <w:jc w:val="both"/>
      </w:pPr>
      <w:r>
        <w:t>NGESO</w:t>
      </w:r>
      <w:r w:rsidR="008235AB">
        <w:t xml:space="preserve"> may need to contact the TO(s) by email/letter in order to ascertain the correct Application Fee before responding to the Applicant </w:t>
      </w:r>
      <w:proofErr w:type="gramStart"/>
      <w:r w:rsidR="008235AB">
        <w:t>e.g.</w:t>
      </w:r>
      <w:proofErr w:type="gramEnd"/>
      <w:r w:rsidR="008235AB">
        <w:t xml:space="preserve"> to take into account a previous feasibility study see </w:t>
      </w:r>
      <w:r w:rsidR="008235AB">
        <w:fldChar w:fldCharType="begin"/>
      </w:r>
      <w:r w:rsidR="008235AB">
        <w:instrText xml:space="preserve"> REF _Ref81198679 \r \h  \* MERGEFORMAT </w:instrText>
      </w:r>
      <w:r w:rsidR="008235AB">
        <w:fldChar w:fldCharType="separate"/>
      </w:r>
      <w:r w:rsidR="0065797A">
        <w:t>3.3</w:t>
      </w:r>
      <w:r w:rsidR="008235AB">
        <w:fldChar w:fldCharType="end"/>
      </w:r>
      <w:r w:rsidR="008235AB">
        <w:t>.</w:t>
      </w:r>
    </w:p>
    <w:p w14:paraId="1DF67FE8" w14:textId="77777777" w:rsidR="008235AB" w:rsidRDefault="008235AB" w:rsidP="00C1561E">
      <w:pPr>
        <w:pStyle w:val="Heading3"/>
        <w:ind w:left="720" w:hanging="720"/>
        <w:jc w:val="both"/>
      </w:pPr>
      <w:r>
        <w:t xml:space="preserve">TO(s) shall confirm by email/letter that the Application Fee is correct or provide their revised components where appropriate.  </w:t>
      </w:r>
      <w:r w:rsidR="0095081E">
        <w:t>NGESO</w:t>
      </w:r>
      <w:r>
        <w:t xml:space="preserve"> shall confirm the Application Fee to the Applicant.</w:t>
      </w:r>
    </w:p>
    <w:p w14:paraId="1495AD58" w14:textId="77777777" w:rsidR="008235AB" w:rsidRDefault="008235AB" w:rsidP="00C1561E">
      <w:pPr>
        <w:pStyle w:val="Heading3"/>
        <w:ind w:left="720" w:hanging="720"/>
        <w:jc w:val="both"/>
      </w:pPr>
      <w:r>
        <w:t xml:space="preserve">For the avoidance of doubt, TOs shall not levy an Application Fee for any </w:t>
      </w:r>
      <w:r w:rsidR="0095081E">
        <w:t>NGESO</w:t>
      </w:r>
      <w:r>
        <w:t xml:space="preserve"> Modification Application submitted </w:t>
      </w:r>
      <w:proofErr w:type="gramStart"/>
      <w:r>
        <w:t>as a result of</w:t>
      </w:r>
      <w:proofErr w:type="gramEnd"/>
      <w:r>
        <w:t xml:space="preserve"> modifications initiated under STCP16-1 Investment Planning.</w:t>
      </w:r>
    </w:p>
    <w:p w14:paraId="4D27B613" w14:textId="77777777" w:rsidR="008235AB" w:rsidRDefault="008235AB" w:rsidP="00C1561E">
      <w:pPr>
        <w:jc w:val="both"/>
      </w:pPr>
    </w:p>
    <w:p w14:paraId="0780DE15" w14:textId="77777777" w:rsidR="008235AB" w:rsidRDefault="008235AB" w:rsidP="00C1561E">
      <w:pPr>
        <w:pStyle w:val="Heading2"/>
        <w:jc w:val="both"/>
      </w:pPr>
      <w:bookmarkStart w:id="0" w:name="_Ref81198679"/>
      <w:r>
        <w:t xml:space="preserve">Application with previous feasibility study sent to </w:t>
      </w:r>
      <w:bookmarkEnd w:id="0"/>
      <w:r w:rsidR="0095081E">
        <w:t>NGESO</w:t>
      </w:r>
      <w:r>
        <w:t xml:space="preserve"> </w:t>
      </w:r>
    </w:p>
    <w:p w14:paraId="75D483AC" w14:textId="77777777" w:rsidR="008235AB" w:rsidRDefault="008235AB" w:rsidP="00C1561E">
      <w:pPr>
        <w:pStyle w:val="Heading3"/>
        <w:ind w:left="720" w:hanging="720"/>
        <w:jc w:val="both"/>
      </w:pPr>
      <w:r>
        <w:t xml:space="preserve">If an Applicant wishes to assess connection options before making an application, the TO(s) and/or </w:t>
      </w:r>
      <w:r w:rsidR="0095081E">
        <w:t>NGESO</w:t>
      </w:r>
      <w:r>
        <w:t xml:space="preserve"> (as appropriate) will carry out a feasibility study at the Applicant’s request (STCP17-1 on Feasibility Studies refers). Work carried out on a feasibility study </w:t>
      </w:r>
      <w:r>
        <w:lastRenderedPageBreak/>
        <w:t xml:space="preserve">may lead to a reduction in any subsequent fixed price Application Fee to reflect the amount of work under the feasibility study that could be adopted under the application. </w:t>
      </w:r>
    </w:p>
    <w:p w14:paraId="74CC5897" w14:textId="77777777" w:rsidR="008235AB" w:rsidRDefault="008235AB" w:rsidP="00C1561E">
      <w:pPr>
        <w:pStyle w:val="Heading3"/>
        <w:ind w:left="720" w:hanging="720"/>
        <w:jc w:val="both"/>
      </w:pPr>
      <w:r>
        <w:t xml:space="preserve">It is likely that the Applicant will advise that a feasibility study has been carried out and request an appropriate reduction on a fixed price Application Fee in accordance with the Statement of Use of System Charges. Should an Application Fee reduction be agreed between </w:t>
      </w:r>
      <w:r w:rsidR="0095081E">
        <w:t>NGESO</w:t>
      </w:r>
      <w:r>
        <w:t xml:space="preserve"> and the TO(s), then </w:t>
      </w:r>
      <w:r w:rsidR="0095081E">
        <w:t>NGESO</w:t>
      </w:r>
      <w:r>
        <w:t xml:space="preserve"> shall confirm the Application Fee in writing to the Applicant.</w:t>
      </w:r>
    </w:p>
    <w:p w14:paraId="5E6F837A" w14:textId="77777777" w:rsidR="008235AB" w:rsidRDefault="008235AB" w:rsidP="00C1561E">
      <w:pPr>
        <w:pStyle w:val="Heading3"/>
        <w:numPr>
          <w:ilvl w:val="0"/>
          <w:numId w:val="0"/>
        </w:numPr>
        <w:ind w:left="851" w:hanging="851"/>
        <w:jc w:val="both"/>
        <w:rPr>
          <w:i/>
        </w:rPr>
      </w:pPr>
    </w:p>
    <w:p w14:paraId="7713CB70" w14:textId="77777777" w:rsidR="008235AB" w:rsidRDefault="008235AB" w:rsidP="00C1561E">
      <w:pPr>
        <w:pStyle w:val="Heading2"/>
        <w:jc w:val="both"/>
      </w:pPr>
      <w:r>
        <w:t xml:space="preserve">Invoicing </w:t>
      </w:r>
    </w:p>
    <w:p w14:paraId="4D708C03" w14:textId="77777777" w:rsidR="00D83645" w:rsidRDefault="00D83645" w:rsidP="00D83645">
      <w:pPr>
        <w:pStyle w:val="Heading3"/>
        <w:ind w:left="720" w:hanging="720"/>
        <w:jc w:val="both"/>
      </w:pPr>
      <w:r>
        <w:t xml:space="preserve">Once a week, </w:t>
      </w:r>
      <w:r w:rsidR="0095081E">
        <w:t>NGESO</w:t>
      </w:r>
      <w:r>
        <w:t xml:space="preserve"> will email a report to the TO(s) with details of any offers that have been signed/lapsed in the previous week where they are the Host or Affected TO. This report should include the following Application Fee information in respect of each application with the TO:</w:t>
      </w:r>
    </w:p>
    <w:p w14:paraId="71B82089" w14:textId="77777777" w:rsidR="00D83645" w:rsidRDefault="00D83645" w:rsidP="00D83645">
      <w:pPr>
        <w:pStyle w:val="Heading3"/>
        <w:numPr>
          <w:ilvl w:val="2"/>
          <w:numId w:val="9"/>
        </w:numPr>
        <w:tabs>
          <w:tab w:val="clear" w:pos="360"/>
          <w:tab w:val="num" w:pos="142"/>
        </w:tabs>
        <w:ind w:left="709" w:firstLine="0"/>
        <w:jc w:val="both"/>
      </w:pPr>
      <w:r>
        <w:t xml:space="preserve">Site </w:t>
      </w:r>
      <w:proofErr w:type="gramStart"/>
      <w:r>
        <w:t>name;</w:t>
      </w:r>
      <w:proofErr w:type="gramEnd"/>
    </w:p>
    <w:p w14:paraId="3FC5129E" w14:textId="77777777" w:rsidR="00D83645" w:rsidRDefault="00D83645" w:rsidP="00D83645">
      <w:pPr>
        <w:pStyle w:val="Heading3"/>
        <w:numPr>
          <w:ilvl w:val="2"/>
          <w:numId w:val="9"/>
        </w:numPr>
        <w:tabs>
          <w:tab w:val="clear" w:pos="360"/>
          <w:tab w:val="num" w:pos="142"/>
        </w:tabs>
        <w:ind w:left="709" w:firstLine="0"/>
        <w:jc w:val="both"/>
      </w:pPr>
      <w:r>
        <w:t xml:space="preserve">TO </w:t>
      </w:r>
      <w:proofErr w:type="gramStart"/>
      <w:r>
        <w:t>name;</w:t>
      </w:r>
      <w:proofErr w:type="gramEnd"/>
    </w:p>
    <w:p w14:paraId="06681224" w14:textId="77777777" w:rsidR="00D83645" w:rsidRDefault="00D83645" w:rsidP="00D83645">
      <w:pPr>
        <w:pStyle w:val="Heading3"/>
        <w:numPr>
          <w:ilvl w:val="2"/>
          <w:numId w:val="9"/>
        </w:numPr>
        <w:tabs>
          <w:tab w:val="clear" w:pos="360"/>
          <w:tab w:val="num" w:pos="142"/>
        </w:tabs>
        <w:ind w:left="709" w:firstLine="0"/>
        <w:jc w:val="both"/>
      </w:pPr>
      <w:r>
        <w:t xml:space="preserve">Date fee </w:t>
      </w:r>
      <w:proofErr w:type="gramStart"/>
      <w:r>
        <w:t>invoiced;</w:t>
      </w:r>
      <w:proofErr w:type="gramEnd"/>
    </w:p>
    <w:p w14:paraId="618CA147" w14:textId="77777777" w:rsidR="00D83645" w:rsidRDefault="00D83645" w:rsidP="00D83645">
      <w:pPr>
        <w:pStyle w:val="Heading3"/>
        <w:numPr>
          <w:ilvl w:val="2"/>
          <w:numId w:val="9"/>
        </w:numPr>
        <w:tabs>
          <w:tab w:val="clear" w:pos="360"/>
          <w:tab w:val="num" w:pos="142"/>
        </w:tabs>
        <w:ind w:left="709" w:firstLine="0"/>
        <w:jc w:val="both"/>
      </w:pPr>
      <w:r>
        <w:t>Application type (new or mod</w:t>
      </w:r>
      <w:proofErr w:type="gramStart"/>
      <w:r>
        <w:t>);</w:t>
      </w:r>
      <w:proofErr w:type="gramEnd"/>
    </w:p>
    <w:p w14:paraId="6B141574" w14:textId="77777777" w:rsidR="00D83645" w:rsidRDefault="00D83645" w:rsidP="00D83645">
      <w:pPr>
        <w:pStyle w:val="Heading3"/>
        <w:numPr>
          <w:ilvl w:val="2"/>
          <w:numId w:val="9"/>
        </w:numPr>
        <w:tabs>
          <w:tab w:val="clear" w:pos="360"/>
          <w:tab w:val="num" w:pos="142"/>
        </w:tabs>
        <w:ind w:left="709" w:firstLine="0"/>
        <w:jc w:val="both"/>
      </w:pPr>
      <w:r>
        <w:t>Application Fee type (fixed or indicative</w:t>
      </w:r>
      <w:proofErr w:type="gramStart"/>
      <w:r>
        <w:t>);</w:t>
      </w:r>
      <w:proofErr w:type="gramEnd"/>
    </w:p>
    <w:p w14:paraId="7C87FC39" w14:textId="77777777" w:rsidR="00D83645" w:rsidRDefault="00A86960" w:rsidP="00D83645">
      <w:pPr>
        <w:pStyle w:val="Heading3"/>
        <w:numPr>
          <w:ilvl w:val="2"/>
          <w:numId w:val="9"/>
        </w:numPr>
        <w:tabs>
          <w:tab w:val="clear" w:pos="360"/>
          <w:tab w:val="num" w:pos="142"/>
        </w:tabs>
        <w:ind w:left="709" w:firstLine="0"/>
        <w:jc w:val="both"/>
      </w:pPr>
      <w:r>
        <w:t>Fee</w:t>
      </w:r>
      <w:r w:rsidR="00D83645">
        <w:t xml:space="preserve"> </w:t>
      </w:r>
      <w:proofErr w:type="gramStart"/>
      <w:r w:rsidR="00D83645">
        <w:t>received;</w:t>
      </w:r>
      <w:proofErr w:type="gramEnd"/>
    </w:p>
    <w:p w14:paraId="07E404EE" w14:textId="77777777" w:rsidR="00D83645" w:rsidRDefault="00D83645" w:rsidP="00D83645">
      <w:pPr>
        <w:pStyle w:val="Heading3"/>
        <w:numPr>
          <w:ilvl w:val="0"/>
          <w:numId w:val="0"/>
        </w:numPr>
        <w:ind w:firstLine="709"/>
        <w:jc w:val="both"/>
      </w:pPr>
      <w:r>
        <w:t>All values to be exclusive of VAT</w:t>
      </w:r>
    </w:p>
    <w:p w14:paraId="519DD96E" w14:textId="77777777" w:rsidR="00D83645" w:rsidRDefault="00D83645" w:rsidP="00D83645">
      <w:pPr>
        <w:pStyle w:val="Heading3"/>
        <w:numPr>
          <w:ilvl w:val="0"/>
          <w:numId w:val="0"/>
        </w:numPr>
        <w:ind w:firstLine="709"/>
        <w:jc w:val="both"/>
      </w:pPr>
      <w:r>
        <w:t xml:space="preserve">Where there are no signed/lapsed offers in the week a nil return email will be issued. </w:t>
      </w:r>
    </w:p>
    <w:p w14:paraId="2FAB28EE" w14:textId="77777777" w:rsidR="00D83645" w:rsidRDefault="00F244E9" w:rsidP="00D83645">
      <w:pPr>
        <w:pStyle w:val="Heading3"/>
        <w:ind w:left="720" w:hanging="720"/>
      </w:pPr>
      <w:r>
        <w:t>Within 1</w:t>
      </w:r>
      <w:r w:rsidR="00D83645">
        <w:t xml:space="preserve">0 business days following submission of the </w:t>
      </w:r>
      <w:r w:rsidR="00205FFA">
        <w:t xml:space="preserve">above </w:t>
      </w:r>
      <w:r w:rsidR="00D83645">
        <w:t>repor</w:t>
      </w:r>
      <w:r w:rsidR="00D53091">
        <w:t>t,</w:t>
      </w:r>
      <w:r w:rsidR="00D83645">
        <w:t xml:space="preserve"> the TO(s) shall inform </w:t>
      </w:r>
      <w:r w:rsidR="0095081E">
        <w:t>NGESO</w:t>
      </w:r>
      <w:r w:rsidR="00D83645">
        <w:t xml:space="preserve"> by email/letter of the values that will be invoiced to </w:t>
      </w:r>
      <w:r w:rsidR="0095081E">
        <w:t>NGESO</w:t>
      </w:r>
      <w:r w:rsidR="0007520E">
        <w:t xml:space="preserve"> (unless otherwise agreed)</w:t>
      </w:r>
      <w:r w:rsidR="00D83645">
        <w:t xml:space="preserve">. </w:t>
      </w:r>
    </w:p>
    <w:p w14:paraId="544DEF60" w14:textId="77777777" w:rsidR="009D044A" w:rsidRDefault="00F244E9" w:rsidP="006671B7">
      <w:pPr>
        <w:pStyle w:val="Heading3"/>
        <w:ind w:left="720" w:hanging="720"/>
      </w:pPr>
      <w:r>
        <w:t>Within a further 2</w:t>
      </w:r>
      <w:r w:rsidR="00D83645">
        <w:t xml:space="preserve">0 business </w:t>
      </w:r>
      <w:r w:rsidR="006F651A">
        <w:t xml:space="preserve">days </w:t>
      </w:r>
      <w:r w:rsidR="00D83645">
        <w:t>following 3.</w:t>
      </w:r>
      <w:r w:rsidR="009D044A">
        <w:t>4</w:t>
      </w:r>
      <w:r w:rsidR="00D83645">
        <w:t xml:space="preserve">.2 the TO(s) will submit their invoice to </w:t>
      </w:r>
      <w:r w:rsidR="0095081E">
        <w:t>NGESO</w:t>
      </w:r>
      <w:r w:rsidR="00D83645">
        <w:t xml:space="preserve"> for payment</w:t>
      </w:r>
      <w:r w:rsidR="0007520E">
        <w:t xml:space="preserve"> (unless otherwise agreed)</w:t>
      </w:r>
      <w:r w:rsidR="00D83645">
        <w:t>.</w:t>
      </w:r>
    </w:p>
    <w:p w14:paraId="4CE52990" w14:textId="74CCC50D" w:rsidR="006671B7" w:rsidRDefault="009457C2" w:rsidP="006671B7">
      <w:pPr>
        <w:pStyle w:val="Heading3"/>
        <w:numPr>
          <w:ilvl w:val="0"/>
          <w:numId w:val="0"/>
        </w:numPr>
        <w:ind w:left="720"/>
      </w:pPr>
      <w:r w:rsidRPr="00980A3C">
        <w:rPr>
          <w:noProof/>
        </w:rPr>
        <w:drawing>
          <wp:inline distT="0" distB="0" distL="0" distR="0" wp14:anchorId="67ABAA37" wp14:editId="52E34B4E">
            <wp:extent cx="5270500" cy="17843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70500" cy="1784350"/>
                    </a:xfrm>
                    <a:prstGeom prst="rect">
                      <a:avLst/>
                    </a:prstGeom>
                    <a:noFill/>
                    <a:ln>
                      <a:noFill/>
                    </a:ln>
                  </pic:spPr>
                </pic:pic>
              </a:graphicData>
            </a:graphic>
          </wp:inline>
        </w:drawing>
      </w:r>
    </w:p>
    <w:p w14:paraId="0E78648A" w14:textId="77777777" w:rsidR="008235AB" w:rsidRDefault="008235AB" w:rsidP="00C1561E">
      <w:pPr>
        <w:pStyle w:val="Heading2"/>
        <w:jc w:val="both"/>
      </w:pPr>
      <w:r>
        <w:t>Reconciliation of indicative Application Fees</w:t>
      </w:r>
    </w:p>
    <w:p w14:paraId="3BB5B2D6" w14:textId="77777777" w:rsidR="008235AB" w:rsidRDefault="008235AB" w:rsidP="00C1561E">
      <w:pPr>
        <w:pStyle w:val="Heading3"/>
        <w:ind w:left="720" w:hanging="720"/>
        <w:jc w:val="both"/>
      </w:pPr>
      <w:r>
        <w:t xml:space="preserve">In the case of indicative Application Fees, </w:t>
      </w:r>
      <w:r w:rsidR="0095081E">
        <w:t>NGESO</w:t>
      </w:r>
      <w:r>
        <w:t xml:space="preserve"> shall consolidate all the Processing Charges from the TO(s), together with any Processing Costs </w:t>
      </w:r>
      <w:r w:rsidR="0095081E">
        <w:t>NGESO</w:t>
      </w:r>
      <w:r>
        <w:t xml:space="preserve"> has incurred and </w:t>
      </w:r>
      <w:r>
        <w:lastRenderedPageBreak/>
        <w:t xml:space="preserve">perform a reconciliation using the published charge-out rates in The Statement of Use of System Charges for the relevant years. </w:t>
      </w:r>
    </w:p>
    <w:p w14:paraId="449A9821" w14:textId="77777777" w:rsidR="009D044A" w:rsidRDefault="0095081E" w:rsidP="00C1561E">
      <w:pPr>
        <w:pStyle w:val="Heading3"/>
        <w:ind w:left="720" w:hanging="720"/>
        <w:jc w:val="both"/>
      </w:pPr>
      <w:r>
        <w:t>NGESO</w:t>
      </w:r>
      <w:r w:rsidR="009D044A">
        <w:t xml:space="preserve"> will </w:t>
      </w:r>
      <w:r w:rsidR="00205FFA">
        <w:t xml:space="preserve">use </w:t>
      </w:r>
      <w:proofErr w:type="gramStart"/>
      <w:r w:rsidR="00205FFA">
        <w:t>it’s</w:t>
      </w:r>
      <w:proofErr w:type="gramEnd"/>
      <w:r w:rsidR="00205FFA">
        <w:t xml:space="preserve"> reasonable </w:t>
      </w:r>
      <w:r w:rsidR="009D044A">
        <w:t>endeavour</w:t>
      </w:r>
      <w:r w:rsidR="00205FFA">
        <w:t>s</w:t>
      </w:r>
      <w:r w:rsidR="009D044A">
        <w:t xml:space="preserve"> to </w:t>
      </w:r>
      <w:r w:rsidR="00205FFA">
        <w:t>complete</w:t>
      </w:r>
      <w:r w:rsidR="009D044A">
        <w:t xml:space="preserve"> reconciliations within 90 days of the offers being signed/lapsed.</w:t>
      </w:r>
    </w:p>
    <w:p w14:paraId="79CB0267" w14:textId="77777777" w:rsidR="008235AB" w:rsidRDefault="0095081E" w:rsidP="00C1561E">
      <w:pPr>
        <w:pStyle w:val="Heading3"/>
        <w:ind w:left="720" w:hanging="720"/>
        <w:jc w:val="both"/>
      </w:pPr>
      <w:r>
        <w:t>NGESO</w:t>
      </w:r>
      <w:r w:rsidR="008235AB">
        <w:t xml:space="preserve"> shall send a balancing invoice/credit note to the Applicant if the Application Fee has not been fixed.  This reconciliation will take account of any agreed Application Fee reduction.</w:t>
      </w:r>
    </w:p>
    <w:p w14:paraId="7C281024" w14:textId="77777777" w:rsidR="009321E4" w:rsidRDefault="009321E4" w:rsidP="009321E4">
      <w:pPr>
        <w:pStyle w:val="Heading3"/>
        <w:numPr>
          <w:ilvl w:val="0"/>
          <w:numId w:val="0"/>
        </w:numPr>
        <w:ind w:left="720"/>
        <w:jc w:val="both"/>
      </w:pPr>
    </w:p>
    <w:p w14:paraId="2800367B" w14:textId="77777777" w:rsidR="008235AB" w:rsidRDefault="008235AB" w:rsidP="00C1561E">
      <w:pPr>
        <w:pStyle w:val="Heading2"/>
        <w:jc w:val="both"/>
      </w:pPr>
      <w:bookmarkStart w:id="1" w:name="_Ref85689867"/>
      <w:r>
        <w:t>Refund of Application Fee upon Commissioning</w:t>
      </w:r>
      <w:bookmarkEnd w:id="1"/>
    </w:p>
    <w:p w14:paraId="2B36DAD6" w14:textId="77777777" w:rsidR="008235AB" w:rsidRPr="00451C0E" w:rsidRDefault="008235AB" w:rsidP="00C1561E">
      <w:pPr>
        <w:pStyle w:val="Heading3"/>
        <w:ind w:left="720" w:hanging="720"/>
        <w:jc w:val="both"/>
      </w:pPr>
      <w:bookmarkStart w:id="2" w:name="_Ref81207144"/>
      <w:r w:rsidRPr="00451C0E">
        <w:t xml:space="preserve">Where a refund is due to the Applicant, in accordance with the TO Charging Statements </w:t>
      </w:r>
      <w:r w:rsidR="0095081E">
        <w:t>NGESO</w:t>
      </w:r>
      <w:r w:rsidRPr="00451C0E">
        <w:t xml:space="preserve"> shall raise an invoice to the TO(s) for the TO(s) component of the indicative or fixed Application Fee.</w:t>
      </w:r>
      <w:bookmarkEnd w:id="2"/>
      <w:r w:rsidRPr="00451C0E">
        <w:t xml:space="preserve"> </w:t>
      </w:r>
    </w:p>
    <w:p w14:paraId="72760886" w14:textId="77777777" w:rsidR="008235AB" w:rsidRPr="00451C0E" w:rsidRDefault="008235AB" w:rsidP="00C1561E">
      <w:pPr>
        <w:pStyle w:val="Heading3"/>
        <w:ind w:left="720" w:hanging="720"/>
        <w:jc w:val="both"/>
      </w:pPr>
      <w:r w:rsidRPr="00451C0E">
        <w:t xml:space="preserve">Following receipt of an invoice in </w:t>
      </w:r>
      <w:r w:rsidRPr="00451C0E">
        <w:fldChar w:fldCharType="begin"/>
      </w:r>
      <w:r w:rsidRPr="006671B7">
        <w:instrText xml:space="preserve"> REF _Ref81207144 \r \h  \* MERGEFORMAT </w:instrText>
      </w:r>
      <w:r w:rsidRPr="00451C0E">
        <w:fldChar w:fldCharType="separate"/>
      </w:r>
      <w:r w:rsidR="0065797A">
        <w:t>3.6.1</w:t>
      </w:r>
      <w:r w:rsidRPr="00451C0E">
        <w:fldChar w:fldCharType="end"/>
      </w:r>
      <w:r w:rsidRPr="00451C0E">
        <w:t xml:space="preserve">, the TO(s) shall settle the balance with </w:t>
      </w:r>
      <w:r w:rsidR="0095081E">
        <w:t>NGESO</w:t>
      </w:r>
      <w:r w:rsidRPr="00451C0E">
        <w:t xml:space="preserve"> in accordance with STCP13-1 Invoicing and Payment Process (Ad-Hoc activities).</w:t>
      </w:r>
    </w:p>
    <w:p w14:paraId="3531F324" w14:textId="77777777" w:rsidR="008235AB" w:rsidRPr="00451C0E" w:rsidRDefault="0095081E" w:rsidP="00C1561E">
      <w:pPr>
        <w:pStyle w:val="Heading3"/>
        <w:ind w:left="720" w:hanging="720"/>
        <w:jc w:val="both"/>
      </w:pPr>
      <w:r>
        <w:t>NGESO</w:t>
      </w:r>
      <w:r w:rsidR="008235AB" w:rsidRPr="00451C0E">
        <w:t xml:space="preserve"> shall refund the Applicant’s Application Fee in accordance with the Charging Methodologies.</w:t>
      </w:r>
    </w:p>
    <w:p w14:paraId="58498CA9" w14:textId="77777777" w:rsidR="008235AB" w:rsidRDefault="008235AB" w:rsidP="00C1561E">
      <w:pPr>
        <w:jc w:val="both"/>
      </w:pPr>
    </w:p>
    <w:p w14:paraId="18A60E68" w14:textId="77777777" w:rsidR="008235AB" w:rsidRDefault="008235AB">
      <w:pPr>
        <w:pStyle w:val="Heading2"/>
        <w:numPr>
          <w:ilvl w:val="0"/>
          <w:numId w:val="0"/>
        </w:numPr>
        <w:rPr>
          <w:b w:val="0"/>
          <w:i w:val="0"/>
          <w:sz w:val="20"/>
        </w:rPr>
      </w:pPr>
    </w:p>
    <w:p w14:paraId="35836B8C" w14:textId="77777777" w:rsidR="008235AB" w:rsidRDefault="008235AB">
      <w:pPr>
        <w:tabs>
          <w:tab w:val="left" w:pos="851"/>
        </w:tabs>
        <w:ind w:left="851" w:hanging="851"/>
        <w:jc w:val="both"/>
      </w:pPr>
    </w:p>
    <w:p w14:paraId="0DC1A371" w14:textId="77777777" w:rsidR="008235AB" w:rsidRDefault="008235AB">
      <w:pPr>
        <w:pStyle w:val="Heading1"/>
        <w:numPr>
          <w:ilvl w:val="0"/>
          <w:numId w:val="0"/>
        </w:numPr>
        <w:sectPr w:rsidR="008235AB">
          <w:pgSz w:w="11906" w:h="16838"/>
          <w:pgMar w:top="1440" w:right="1800" w:bottom="1440" w:left="1800" w:header="720" w:footer="720" w:gutter="0"/>
          <w:cols w:space="720"/>
        </w:sectPr>
      </w:pPr>
    </w:p>
    <w:p w14:paraId="58A7E7C3" w14:textId="77777777" w:rsidR="008235AB" w:rsidRDefault="009321E4">
      <w:pPr>
        <w:pStyle w:val="Heading2"/>
        <w:numPr>
          <w:ilvl w:val="0"/>
          <w:numId w:val="0"/>
        </w:numPr>
        <w:rPr>
          <w:sz w:val="28"/>
        </w:rPr>
      </w:pPr>
      <w:r>
        <w:rPr>
          <w:sz w:val="28"/>
        </w:rPr>
        <w:lastRenderedPageBreak/>
        <w:t xml:space="preserve"> Appendix A</w:t>
      </w:r>
      <w:r w:rsidR="008235AB">
        <w:rPr>
          <w:sz w:val="28"/>
        </w:rPr>
        <w:t>:</w:t>
      </w:r>
    </w:p>
    <w:p w14:paraId="3C730925" w14:textId="77777777" w:rsidR="008235AB" w:rsidRDefault="009321E4">
      <w:pPr>
        <w:pStyle w:val="Heading2"/>
        <w:numPr>
          <w:ilvl w:val="0"/>
          <w:numId w:val="0"/>
        </w:numPr>
      </w:pPr>
      <w:r>
        <w:t>A</w:t>
      </w:r>
      <w:r w:rsidR="008235AB">
        <w:t>1: Charge-out Rates for Variable Price Applications</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61"/>
        <w:gridCol w:w="1134"/>
        <w:gridCol w:w="1276"/>
        <w:gridCol w:w="1417"/>
        <w:gridCol w:w="1276"/>
      </w:tblGrid>
      <w:tr w:rsidR="009321E4" w14:paraId="11A20F06" w14:textId="77777777" w:rsidTr="00B6399F">
        <w:trPr>
          <w:cantSplit/>
        </w:trPr>
        <w:tc>
          <w:tcPr>
            <w:tcW w:w="4361" w:type="dxa"/>
          </w:tcPr>
          <w:p w14:paraId="24329A19" w14:textId="77777777" w:rsidR="009321E4" w:rsidRDefault="009321E4">
            <w:pPr>
              <w:rPr>
                <w:sz w:val="28"/>
              </w:rPr>
            </w:pPr>
          </w:p>
        </w:tc>
        <w:tc>
          <w:tcPr>
            <w:tcW w:w="5103" w:type="dxa"/>
            <w:gridSpan w:val="4"/>
          </w:tcPr>
          <w:p w14:paraId="444E79C3" w14:textId="77777777" w:rsidR="009321E4" w:rsidRDefault="009321E4">
            <w:pPr>
              <w:jc w:val="center"/>
              <w:rPr>
                <w:b/>
                <w:sz w:val="28"/>
              </w:rPr>
            </w:pPr>
            <w:r>
              <w:rPr>
                <w:b/>
                <w:sz w:val="28"/>
              </w:rPr>
              <w:t>£/day</w:t>
            </w:r>
          </w:p>
        </w:tc>
      </w:tr>
      <w:tr w:rsidR="009321E4" w14:paraId="4E3AB760" w14:textId="77777777" w:rsidTr="00B6399F">
        <w:tc>
          <w:tcPr>
            <w:tcW w:w="4361" w:type="dxa"/>
          </w:tcPr>
          <w:p w14:paraId="11272336" w14:textId="77777777" w:rsidR="009321E4" w:rsidRDefault="009321E4">
            <w:pPr>
              <w:rPr>
                <w:sz w:val="28"/>
              </w:rPr>
            </w:pPr>
          </w:p>
        </w:tc>
        <w:tc>
          <w:tcPr>
            <w:tcW w:w="1134" w:type="dxa"/>
          </w:tcPr>
          <w:p w14:paraId="257E93C7" w14:textId="77777777" w:rsidR="009321E4" w:rsidRDefault="0095081E">
            <w:pPr>
              <w:rPr>
                <w:b/>
                <w:sz w:val="28"/>
              </w:rPr>
            </w:pPr>
            <w:r>
              <w:rPr>
                <w:b/>
                <w:sz w:val="28"/>
              </w:rPr>
              <w:t>NGET</w:t>
            </w:r>
          </w:p>
        </w:tc>
        <w:tc>
          <w:tcPr>
            <w:tcW w:w="1276" w:type="dxa"/>
          </w:tcPr>
          <w:p w14:paraId="03F805E0" w14:textId="77777777" w:rsidR="009321E4" w:rsidRDefault="009321E4">
            <w:pPr>
              <w:rPr>
                <w:b/>
                <w:sz w:val="28"/>
              </w:rPr>
            </w:pPr>
            <w:r>
              <w:rPr>
                <w:b/>
                <w:sz w:val="28"/>
              </w:rPr>
              <w:t>SPT</w:t>
            </w:r>
          </w:p>
        </w:tc>
        <w:tc>
          <w:tcPr>
            <w:tcW w:w="1417" w:type="dxa"/>
          </w:tcPr>
          <w:p w14:paraId="5D0607EA" w14:textId="77777777" w:rsidR="009321E4" w:rsidRDefault="009321E4">
            <w:pPr>
              <w:rPr>
                <w:b/>
                <w:sz w:val="28"/>
              </w:rPr>
            </w:pPr>
            <w:r>
              <w:rPr>
                <w:b/>
                <w:sz w:val="28"/>
              </w:rPr>
              <w:t>SHET</w:t>
            </w:r>
          </w:p>
        </w:tc>
        <w:tc>
          <w:tcPr>
            <w:tcW w:w="1276" w:type="dxa"/>
          </w:tcPr>
          <w:p w14:paraId="4B6A75EC" w14:textId="77777777" w:rsidR="009321E4" w:rsidRPr="00361F89" w:rsidRDefault="009321E4">
            <w:pPr>
              <w:pStyle w:val="Heading2"/>
              <w:numPr>
                <w:ilvl w:val="0"/>
                <w:numId w:val="0"/>
              </w:numPr>
              <w:rPr>
                <w:i w:val="0"/>
                <w:sz w:val="28"/>
              </w:rPr>
            </w:pPr>
            <w:r w:rsidRPr="00361F89">
              <w:rPr>
                <w:i w:val="0"/>
                <w:sz w:val="28"/>
              </w:rPr>
              <w:t>OFTO</w:t>
            </w:r>
          </w:p>
        </w:tc>
      </w:tr>
      <w:tr w:rsidR="009321E4" w14:paraId="073BDFB3" w14:textId="77777777" w:rsidTr="00B6399F">
        <w:tc>
          <w:tcPr>
            <w:tcW w:w="4361" w:type="dxa"/>
          </w:tcPr>
          <w:p w14:paraId="3D99B325" w14:textId="77777777" w:rsidR="009321E4" w:rsidRDefault="009321E4">
            <w:pPr>
              <w:rPr>
                <w:sz w:val="28"/>
              </w:rPr>
            </w:pPr>
            <w:r>
              <w:rPr>
                <w:sz w:val="28"/>
              </w:rPr>
              <w:t>Section Manager</w:t>
            </w:r>
          </w:p>
          <w:p w14:paraId="4C7A610A" w14:textId="77777777" w:rsidR="009321E4" w:rsidRDefault="009321E4">
            <w:pPr>
              <w:rPr>
                <w:sz w:val="28"/>
              </w:rPr>
            </w:pPr>
            <w:r>
              <w:rPr>
                <w:sz w:val="28"/>
              </w:rPr>
              <w:t>Internal Solicitor</w:t>
            </w:r>
          </w:p>
        </w:tc>
        <w:tc>
          <w:tcPr>
            <w:tcW w:w="1134" w:type="dxa"/>
          </w:tcPr>
          <w:p w14:paraId="0DE9AB3B" w14:textId="77777777" w:rsidR="009321E4" w:rsidRDefault="009321E4">
            <w:pPr>
              <w:rPr>
                <w:sz w:val="28"/>
              </w:rPr>
            </w:pPr>
          </w:p>
        </w:tc>
        <w:tc>
          <w:tcPr>
            <w:tcW w:w="1276" w:type="dxa"/>
          </w:tcPr>
          <w:p w14:paraId="585AADCE" w14:textId="77777777" w:rsidR="009321E4" w:rsidRDefault="009321E4">
            <w:pPr>
              <w:rPr>
                <w:sz w:val="28"/>
              </w:rPr>
            </w:pPr>
          </w:p>
        </w:tc>
        <w:tc>
          <w:tcPr>
            <w:tcW w:w="1417" w:type="dxa"/>
          </w:tcPr>
          <w:p w14:paraId="29CA9A98" w14:textId="77777777" w:rsidR="009321E4" w:rsidRDefault="009321E4">
            <w:pPr>
              <w:rPr>
                <w:sz w:val="28"/>
              </w:rPr>
            </w:pPr>
          </w:p>
        </w:tc>
        <w:tc>
          <w:tcPr>
            <w:tcW w:w="1276" w:type="dxa"/>
          </w:tcPr>
          <w:p w14:paraId="5C997C21" w14:textId="77777777" w:rsidR="009321E4" w:rsidRDefault="009321E4">
            <w:pPr>
              <w:rPr>
                <w:sz w:val="28"/>
              </w:rPr>
            </w:pPr>
          </w:p>
        </w:tc>
      </w:tr>
      <w:tr w:rsidR="009321E4" w14:paraId="0CAE2C2C" w14:textId="77777777" w:rsidTr="00B6399F">
        <w:tc>
          <w:tcPr>
            <w:tcW w:w="4361" w:type="dxa"/>
          </w:tcPr>
          <w:p w14:paraId="1F01841C" w14:textId="77777777" w:rsidR="009321E4" w:rsidRDefault="009321E4">
            <w:pPr>
              <w:rPr>
                <w:sz w:val="28"/>
              </w:rPr>
            </w:pPr>
            <w:r>
              <w:rPr>
                <w:sz w:val="28"/>
              </w:rPr>
              <w:t>Principal Power System Engineer</w:t>
            </w:r>
          </w:p>
        </w:tc>
        <w:tc>
          <w:tcPr>
            <w:tcW w:w="1134" w:type="dxa"/>
          </w:tcPr>
          <w:p w14:paraId="1835F4D9" w14:textId="77777777" w:rsidR="009321E4" w:rsidRDefault="009321E4">
            <w:pPr>
              <w:rPr>
                <w:sz w:val="28"/>
              </w:rPr>
            </w:pPr>
          </w:p>
        </w:tc>
        <w:tc>
          <w:tcPr>
            <w:tcW w:w="1276" w:type="dxa"/>
          </w:tcPr>
          <w:p w14:paraId="68FEF807" w14:textId="77777777" w:rsidR="009321E4" w:rsidRDefault="009321E4">
            <w:pPr>
              <w:rPr>
                <w:sz w:val="28"/>
              </w:rPr>
            </w:pPr>
          </w:p>
        </w:tc>
        <w:tc>
          <w:tcPr>
            <w:tcW w:w="1417" w:type="dxa"/>
          </w:tcPr>
          <w:p w14:paraId="187E2486" w14:textId="77777777" w:rsidR="009321E4" w:rsidRDefault="009321E4">
            <w:pPr>
              <w:rPr>
                <w:sz w:val="28"/>
              </w:rPr>
            </w:pPr>
          </w:p>
        </w:tc>
        <w:tc>
          <w:tcPr>
            <w:tcW w:w="1276" w:type="dxa"/>
          </w:tcPr>
          <w:p w14:paraId="3A4BE572" w14:textId="77777777" w:rsidR="009321E4" w:rsidRDefault="009321E4">
            <w:pPr>
              <w:rPr>
                <w:sz w:val="28"/>
              </w:rPr>
            </w:pPr>
          </w:p>
        </w:tc>
      </w:tr>
      <w:tr w:rsidR="009321E4" w14:paraId="1459AC02" w14:textId="77777777" w:rsidTr="00B6399F">
        <w:tc>
          <w:tcPr>
            <w:tcW w:w="4361" w:type="dxa"/>
          </w:tcPr>
          <w:p w14:paraId="10E13ABA" w14:textId="77777777" w:rsidR="009321E4" w:rsidRDefault="009321E4">
            <w:pPr>
              <w:rPr>
                <w:sz w:val="28"/>
              </w:rPr>
            </w:pPr>
            <w:r>
              <w:rPr>
                <w:sz w:val="28"/>
              </w:rPr>
              <w:t>Senior Power System Engineer</w:t>
            </w:r>
          </w:p>
          <w:p w14:paraId="2B96A187" w14:textId="77777777" w:rsidR="009321E4" w:rsidRDefault="009321E4">
            <w:pPr>
              <w:rPr>
                <w:sz w:val="28"/>
              </w:rPr>
            </w:pPr>
            <w:r>
              <w:rPr>
                <w:sz w:val="28"/>
              </w:rPr>
              <w:t>Project Manager</w:t>
            </w:r>
          </w:p>
          <w:p w14:paraId="4CBF751C" w14:textId="77777777" w:rsidR="009321E4" w:rsidRDefault="009321E4">
            <w:pPr>
              <w:rPr>
                <w:sz w:val="28"/>
              </w:rPr>
            </w:pPr>
            <w:r>
              <w:rPr>
                <w:sz w:val="28"/>
              </w:rPr>
              <w:t>Account Manager</w:t>
            </w:r>
          </w:p>
          <w:p w14:paraId="67FC8E6F" w14:textId="77777777" w:rsidR="009321E4" w:rsidRDefault="009321E4">
            <w:pPr>
              <w:rPr>
                <w:sz w:val="28"/>
              </w:rPr>
            </w:pPr>
            <w:r>
              <w:rPr>
                <w:sz w:val="28"/>
              </w:rPr>
              <w:t>Senior Wayleave Officer</w:t>
            </w:r>
          </w:p>
        </w:tc>
        <w:tc>
          <w:tcPr>
            <w:tcW w:w="1134" w:type="dxa"/>
          </w:tcPr>
          <w:p w14:paraId="5EF11B4E" w14:textId="77777777" w:rsidR="009321E4" w:rsidRDefault="009321E4">
            <w:pPr>
              <w:ind w:left="34" w:hanging="34"/>
              <w:rPr>
                <w:sz w:val="28"/>
              </w:rPr>
            </w:pPr>
          </w:p>
        </w:tc>
        <w:tc>
          <w:tcPr>
            <w:tcW w:w="1276" w:type="dxa"/>
          </w:tcPr>
          <w:p w14:paraId="62B15726" w14:textId="77777777" w:rsidR="009321E4" w:rsidRDefault="009321E4">
            <w:pPr>
              <w:rPr>
                <w:sz w:val="28"/>
              </w:rPr>
            </w:pPr>
          </w:p>
        </w:tc>
        <w:tc>
          <w:tcPr>
            <w:tcW w:w="1417" w:type="dxa"/>
          </w:tcPr>
          <w:p w14:paraId="48694883" w14:textId="77777777" w:rsidR="009321E4" w:rsidRDefault="009321E4">
            <w:pPr>
              <w:rPr>
                <w:sz w:val="28"/>
              </w:rPr>
            </w:pPr>
          </w:p>
        </w:tc>
        <w:tc>
          <w:tcPr>
            <w:tcW w:w="1276" w:type="dxa"/>
          </w:tcPr>
          <w:p w14:paraId="0A0F9F29" w14:textId="77777777" w:rsidR="009321E4" w:rsidRDefault="009321E4">
            <w:pPr>
              <w:rPr>
                <w:sz w:val="28"/>
              </w:rPr>
            </w:pPr>
          </w:p>
        </w:tc>
      </w:tr>
      <w:tr w:rsidR="009321E4" w14:paraId="2A543221" w14:textId="77777777" w:rsidTr="00B6399F">
        <w:tc>
          <w:tcPr>
            <w:tcW w:w="4361" w:type="dxa"/>
          </w:tcPr>
          <w:p w14:paraId="4F288079" w14:textId="77777777" w:rsidR="009321E4" w:rsidRDefault="009321E4">
            <w:pPr>
              <w:rPr>
                <w:sz w:val="28"/>
              </w:rPr>
            </w:pPr>
            <w:r>
              <w:rPr>
                <w:sz w:val="28"/>
              </w:rPr>
              <w:t>Power System Design Engineer</w:t>
            </w:r>
          </w:p>
          <w:p w14:paraId="5FD58130" w14:textId="139B696A" w:rsidR="009321E4" w:rsidRDefault="009321E4">
            <w:pPr>
              <w:rPr>
                <w:sz w:val="28"/>
              </w:rPr>
            </w:pPr>
            <w:r>
              <w:rPr>
                <w:sz w:val="28"/>
              </w:rPr>
              <w:t>Draughts</w:t>
            </w:r>
            <w:ins w:id="3" w:author="Akhtar (ESO), Shazia" w:date="2022-03-13T15:03:00Z">
              <w:r w:rsidR="00CA179F">
                <w:rPr>
                  <w:sz w:val="28"/>
                </w:rPr>
                <w:t>person</w:t>
              </w:r>
            </w:ins>
            <w:del w:id="4" w:author="Akhtar (ESO), Shazia" w:date="2022-03-13T15:03:00Z">
              <w:r w:rsidDel="00CA179F">
                <w:rPr>
                  <w:sz w:val="28"/>
                </w:rPr>
                <w:delText>man</w:delText>
              </w:r>
            </w:del>
          </w:p>
        </w:tc>
        <w:tc>
          <w:tcPr>
            <w:tcW w:w="1134" w:type="dxa"/>
          </w:tcPr>
          <w:p w14:paraId="1CCA0979" w14:textId="77777777" w:rsidR="009321E4" w:rsidRDefault="009321E4">
            <w:pPr>
              <w:rPr>
                <w:sz w:val="28"/>
              </w:rPr>
            </w:pPr>
          </w:p>
        </w:tc>
        <w:tc>
          <w:tcPr>
            <w:tcW w:w="1276" w:type="dxa"/>
          </w:tcPr>
          <w:p w14:paraId="0DDA242D" w14:textId="77777777" w:rsidR="009321E4" w:rsidRDefault="009321E4">
            <w:pPr>
              <w:rPr>
                <w:sz w:val="28"/>
              </w:rPr>
            </w:pPr>
          </w:p>
        </w:tc>
        <w:tc>
          <w:tcPr>
            <w:tcW w:w="1417" w:type="dxa"/>
          </w:tcPr>
          <w:p w14:paraId="04AA9530" w14:textId="77777777" w:rsidR="009321E4" w:rsidRDefault="009321E4">
            <w:pPr>
              <w:rPr>
                <w:sz w:val="28"/>
              </w:rPr>
            </w:pPr>
          </w:p>
        </w:tc>
        <w:tc>
          <w:tcPr>
            <w:tcW w:w="1276" w:type="dxa"/>
          </w:tcPr>
          <w:p w14:paraId="1F2A06D1" w14:textId="77777777" w:rsidR="009321E4" w:rsidRDefault="009321E4">
            <w:pPr>
              <w:rPr>
                <w:sz w:val="28"/>
              </w:rPr>
            </w:pPr>
          </w:p>
        </w:tc>
      </w:tr>
      <w:tr w:rsidR="009321E4" w14:paraId="53F7BA6B" w14:textId="77777777" w:rsidTr="00B6399F">
        <w:tc>
          <w:tcPr>
            <w:tcW w:w="4361" w:type="dxa"/>
          </w:tcPr>
          <w:p w14:paraId="7B13EA49" w14:textId="77777777" w:rsidR="009321E4" w:rsidRDefault="009321E4">
            <w:pPr>
              <w:rPr>
                <w:sz w:val="28"/>
              </w:rPr>
            </w:pPr>
            <w:r>
              <w:rPr>
                <w:sz w:val="28"/>
              </w:rPr>
              <w:t>Graduate Engineer</w:t>
            </w:r>
          </w:p>
        </w:tc>
        <w:tc>
          <w:tcPr>
            <w:tcW w:w="1134" w:type="dxa"/>
          </w:tcPr>
          <w:p w14:paraId="460FEB9B" w14:textId="77777777" w:rsidR="009321E4" w:rsidRDefault="009321E4">
            <w:pPr>
              <w:rPr>
                <w:sz w:val="28"/>
              </w:rPr>
            </w:pPr>
          </w:p>
        </w:tc>
        <w:tc>
          <w:tcPr>
            <w:tcW w:w="1276" w:type="dxa"/>
          </w:tcPr>
          <w:p w14:paraId="6BCE612A" w14:textId="77777777" w:rsidR="009321E4" w:rsidRDefault="009321E4">
            <w:pPr>
              <w:rPr>
                <w:sz w:val="28"/>
              </w:rPr>
            </w:pPr>
          </w:p>
        </w:tc>
        <w:tc>
          <w:tcPr>
            <w:tcW w:w="1417" w:type="dxa"/>
          </w:tcPr>
          <w:p w14:paraId="67726983" w14:textId="77777777" w:rsidR="009321E4" w:rsidRDefault="009321E4">
            <w:pPr>
              <w:rPr>
                <w:sz w:val="28"/>
              </w:rPr>
            </w:pPr>
          </w:p>
        </w:tc>
        <w:tc>
          <w:tcPr>
            <w:tcW w:w="1276" w:type="dxa"/>
          </w:tcPr>
          <w:p w14:paraId="2B46BE1A" w14:textId="77777777" w:rsidR="009321E4" w:rsidRDefault="009321E4">
            <w:pPr>
              <w:rPr>
                <w:sz w:val="28"/>
              </w:rPr>
            </w:pPr>
          </w:p>
        </w:tc>
      </w:tr>
      <w:tr w:rsidR="009321E4" w14:paraId="237CC5FB" w14:textId="77777777" w:rsidTr="00B6399F">
        <w:tc>
          <w:tcPr>
            <w:tcW w:w="4361" w:type="dxa"/>
          </w:tcPr>
          <w:p w14:paraId="61B785F1" w14:textId="338DCEFF" w:rsidR="009321E4" w:rsidRDefault="009321E4">
            <w:pPr>
              <w:rPr>
                <w:sz w:val="28"/>
              </w:rPr>
            </w:pPr>
            <w:r>
              <w:rPr>
                <w:sz w:val="28"/>
              </w:rPr>
              <w:t>Crafts</w:t>
            </w:r>
            <w:ins w:id="5" w:author="Akhtar (ESO), Shazia" w:date="2022-03-13T15:03:00Z">
              <w:r w:rsidR="00CA179F">
                <w:rPr>
                  <w:sz w:val="28"/>
                </w:rPr>
                <w:t>person</w:t>
              </w:r>
            </w:ins>
            <w:del w:id="6" w:author="Akhtar (ESO), Shazia" w:date="2022-03-13T15:03:00Z">
              <w:r w:rsidDel="00CA179F">
                <w:rPr>
                  <w:sz w:val="28"/>
                </w:rPr>
                <w:delText>man</w:delText>
              </w:r>
            </w:del>
          </w:p>
        </w:tc>
        <w:tc>
          <w:tcPr>
            <w:tcW w:w="1134" w:type="dxa"/>
          </w:tcPr>
          <w:p w14:paraId="589A5E0B" w14:textId="77777777" w:rsidR="009321E4" w:rsidRDefault="009321E4">
            <w:pPr>
              <w:rPr>
                <w:sz w:val="28"/>
              </w:rPr>
            </w:pPr>
          </w:p>
        </w:tc>
        <w:tc>
          <w:tcPr>
            <w:tcW w:w="1276" w:type="dxa"/>
          </w:tcPr>
          <w:p w14:paraId="3516B0A0" w14:textId="77777777" w:rsidR="009321E4" w:rsidRDefault="009321E4">
            <w:pPr>
              <w:rPr>
                <w:sz w:val="28"/>
              </w:rPr>
            </w:pPr>
          </w:p>
        </w:tc>
        <w:tc>
          <w:tcPr>
            <w:tcW w:w="1417" w:type="dxa"/>
          </w:tcPr>
          <w:p w14:paraId="4282C1CB" w14:textId="77777777" w:rsidR="009321E4" w:rsidRDefault="009321E4">
            <w:pPr>
              <w:rPr>
                <w:sz w:val="28"/>
              </w:rPr>
            </w:pPr>
          </w:p>
        </w:tc>
        <w:tc>
          <w:tcPr>
            <w:tcW w:w="1276" w:type="dxa"/>
          </w:tcPr>
          <w:p w14:paraId="2D515027" w14:textId="77777777" w:rsidR="009321E4" w:rsidRDefault="009321E4">
            <w:pPr>
              <w:rPr>
                <w:sz w:val="28"/>
              </w:rPr>
            </w:pPr>
          </w:p>
        </w:tc>
      </w:tr>
      <w:tr w:rsidR="009321E4" w14:paraId="4D3FCC84" w14:textId="77777777" w:rsidTr="00B6399F">
        <w:tc>
          <w:tcPr>
            <w:tcW w:w="4361" w:type="dxa"/>
          </w:tcPr>
          <w:p w14:paraId="04C3F18C" w14:textId="77777777" w:rsidR="009321E4" w:rsidRDefault="009321E4">
            <w:pPr>
              <w:rPr>
                <w:sz w:val="28"/>
              </w:rPr>
            </w:pPr>
            <w:r>
              <w:rPr>
                <w:sz w:val="28"/>
              </w:rPr>
              <w:t>Administrative Support</w:t>
            </w:r>
          </w:p>
        </w:tc>
        <w:tc>
          <w:tcPr>
            <w:tcW w:w="1134" w:type="dxa"/>
          </w:tcPr>
          <w:p w14:paraId="6C1646A6" w14:textId="77777777" w:rsidR="009321E4" w:rsidRDefault="009321E4">
            <w:pPr>
              <w:rPr>
                <w:sz w:val="28"/>
              </w:rPr>
            </w:pPr>
          </w:p>
        </w:tc>
        <w:tc>
          <w:tcPr>
            <w:tcW w:w="1276" w:type="dxa"/>
          </w:tcPr>
          <w:p w14:paraId="2DA13063" w14:textId="77777777" w:rsidR="009321E4" w:rsidRDefault="009321E4">
            <w:pPr>
              <w:rPr>
                <w:sz w:val="28"/>
              </w:rPr>
            </w:pPr>
          </w:p>
        </w:tc>
        <w:tc>
          <w:tcPr>
            <w:tcW w:w="1417" w:type="dxa"/>
          </w:tcPr>
          <w:p w14:paraId="1BCA16F7" w14:textId="77777777" w:rsidR="009321E4" w:rsidRDefault="009321E4">
            <w:pPr>
              <w:rPr>
                <w:sz w:val="28"/>
              </w:rPr>
            </w:pPr>
          </w:p>
        </w:tc>
        <w:tc>
          <w:tcPr>
            <w:tcW w:w="1276" w:type="dxa"/>
          </w:tcPr>
          <w:p w14:paraId="32DFC2C5" w14:textId="77777777" w:rsidR="009321E4" w:rsidRDefault="009321E4">
            <w:pPr>
              <w:rPr>
                <w:sz w:val="28"/>
              </w:rPr>
            </w:pPr>
          </w:p>
        </w:tc>
      </w:tr>
    </w:tbl>
    <w:p w14:paraId="2395D2B3" w14:textId="77777777" w:rsidR="008235AB" w:rsidRDefault="008235AB">
      <w:pPr>
        <w:rPr>
          <w:color w:val="FF0000"/>
        </w:rPr>
      </w:pPr>
    </w:p>
    <w:p w14:paraId="45C0E256" w14:textId="77777777" w:rsidR="008235AB" w:rsidRDefault="008235AB">
      <w:pPr>
        <w:pStyle w:val="Heading2"/>
        <w:numPr>
          <w:ilvl w:val="0"/>
          <w:numId w:val="0"/>
        </w:numPr>
      </w:pPr>
      <w:r>
        <w:br w:type="page"/>
      </w:r>
      <w:r w:rsidR="009321E4">
        <w:lastRenderedPageBreak/>
        <w:t>A</w:t>
      </w:r>
      <w:r>
        <w:t xml:space="preserve">2: </w:t>
      </w:r>
      <w:r w:rsidR="00B37EB6">
        <w:t>Application Fee</w:t>
      </w:r>
      <w:r w:rsidR="002A078C">
        <w:t xml:space="preserve"> Refresh Template</w:t>
      </w:r>
    </w:p>
    <w:p w14:paraId="13B7D7C2" w14:textId="77777777" w:rsidR="00834BB5" w:rsidRDefault="00834BB5" w:rsidP="00834BB5">
      <w:pPr>
        <w:rPr>
          <w:rFonts w:cs="Arial"/>
          <w:color w:val="0000FF"/>
          <w:sz w:val="19"/>
          <w:szCs w:val="19"/>
        </w:rPr>
      </w:pPr>
    </w:p>
    <w:p w14:paraId="0EDCF124" w14:textId="77777777" w:rsidR="009321E4" w:rsidRDefault="00834BB5" w:rsidP="009321E4">
      <w:pPr>
        <w:rPr>
          <w:rFonts w:cs="Arial"/>
          <w:sz w:val="19"/>
          <w:szCs w:val="19"/>
        </w:rPr>
      </w:pPr>
      <w:r w:rsidRPr="009321E4">
        <w:rPr>
          <w:rFonts w:cs="Arial"/>
          <w:sz w:val="19"/>
          <w:szCs w:val="19"/>
        </w:rPr>
        <w:t>This template can be found on the STC website as follows:</w:t>
      </w:r>
    </w:p>
    <w:p w14:paraId="4D1BA661" w14:textId="77777777" w:rsidR="009321E4" w:rsidRDefault="00CA179F" w:rsidP="009321E4">
      <w:pPr>
        <w:rPr>
          <w:rFonts w:cs="Arial"/>
          <w:sz w:val="19"/>
          <w:szCs w:val="19"/>
        </w:rPr>
      </w:pPr>
      <w:hyperlink r:id="rId14" w:history="1">
        <w:r w:rsidR="009321E4" w:rsidRPr="002D4DD8">
          <w:rPr>
            <w:rStyle w:val="Hyperlink"/>
            <w:rFonts w:cs="Arial"/>
            <w:sz w:val="19"/>
            <w:szCs w:val="19"/>
          </w:rPr>
          <w:t>http://www2.nationalgrid.com/UK/Industry-information/Electricity-codes/STC/The-STC/</w:t>
        </w:r>
      </w:hyperlink>
    </w:p>
    <w:p w14:paraId="38CAA8D6" w14:textId="77777777" w:rsidR="008235AB" w:rsidRDefault="008235AB">
      <w:pPr>
        <w:pStyle w:val="Heading2"/>
        <w:numPr>
          <w:ilvl w:val="0"/>
          <w:numId w:val="0"/>
        </w:numPr>
        <w:rPr>
          <w:b w:val="0"/>
          <w:i w:val="0"/>
        </w:rPr>
      </w:pPr>
    </w:p>
    <w:p w14:paraId="51BBEC2A" w14:textId="77777777" w:rsidR="008235AB" w:rsidRDefault="008235AB">
      <w:pPr>
        <w:pStyle w:val="Heading2"/>
        <w:numPr>
          <w:ilvl w:val="0"/>
          <w:numId w:val="0"/>
        </w:numPr>
      </w:pPr>
    </w:p>
    <w:p w14:paraId="315FD99B" w14:textId="77777777" w:rsidR="008235AB" w:rsidRDefault="008235AB">
      <w:pPr>
        <w:pStyle w:val="Heading2"/>
        <w:numPr>
          <w:ilvl w:val="0"/>
          <w:numId w:val="0"/>
        </w:numPr>
        <w:rPr>
          <w:sz w:val="28"/>
        </w:rPr>
      </w:pPr>
      <w:r>
        <w:br w:type="page"/>
      </w:r>
      <w:r>
        <w:rPr>
          <w:sz w:val="28"/>
        </w:rPr>
        <w:lastRenderedPageBreak/>
        <w:t xml:space="preserve">Appendix </w:t>
      </w:r>
      <w:r w:rsidR="009321E4">
        <w:rPr>
          <w:sz w:val="28"/>
        </w:rPr>
        <w:t>B</w:t>
      </w:r>
      <w:r>
        <w:rPr>
          <w:sz w:val="28"/>
        </w:rPr>
        <w:t>: Abbreviations &amp; Definitions</w:t>
      </w:r>
    </w:p>
    <w:p w14:paraId="452BDAB0" w14:textId="77777777" w:rsidR="008235AB" w:rsidRDefault="008235AB">
      <w:pPr>
        <w:pStyle w:val="Heading2"/>
        <w:numPr>
          <w:ilvl w:val="0"/>
          <w:numId w:val="0"/>
        </w:numPr>
        <w:spacing w:after="0"/>
      </w:pPr>
    </w:p>
    <w:p w14:paraId="3E716170" w14:textId="77777777" w:rsidR="008235AB" w:rsidRDefault="008235AB">
      <w:pPr>
        <w:pStyle w:val="Heading2"/>
        <w:numPr>
          <w:ilvl w:val="0"/>
          <w:numId w:val="0"/>
        </w:numPr>
        <w:spacing w:after="0"/>
      </w:pPr>
      <w:r>
        <w:t>Abbreviations</w:t>
      </w:r>
    </w:p>
    <w:p w14:paraId="1EB3D4D0" w14:textId="77777777" w:rsidR="008235AB" w:rsidRDefault="008235AB">
      <w:pPr>
        <w:keepNext/>
        <w:tabs>
          <w:tab w:val="left" w:pos="1418"/>
        </w:tabs>
        <w:spacing w:after="0"/>
        <w:ind w:left="1418" w:hanging="1418"/>
      </w:pPr>
      <w:r>
        <w:t>Affected TO</w:t>
      </w:r>
      <w:r>
        <w:tab/>
        <w:t>Affected Transmission Owner</w:t>
      </w:r>
    </w:p>
    <w:p w14:paraId="73F80235" w14:textId="77777777" w:rsidR="00B37EB6" w:rsidRDefault="008235AB">
      <w:pPr>
        <w:keepNext/>
        <w:tabs>
          <w:tab w:val="left" w:pos="1418"/>
        </w:tabs>
        <w:spacing w:after="0"/>
        <w:ind w:left="1418" w:hanging="1418"/>
      </w:pPr>
      <w:r>
        <w:t>SHET</w:t>
      </w:r>
      <w:r>
        <w:tab/>
      </w:r>
      <w:r>
        <w:tab/>
        <w:t>Scottish Hydro</w:t>
      </w:r>
      <w:r w:rsidR="00B37EB6">
        <w:t xml:space="preserve"> </w:t>
      </w:r>
      <w:r>
        <w:t xml:space="preserve">Electric Transmission </w:t>
      </w:r>
      <w:r w:rsidR="00B37EB6">
        <w:t>plc</w:t>
      </w:r>
    </w:p>
    <w:p w14:paraId="0C799282" w14:textId="77777777" w:rsidR="008235AB" w:rsidRDefault="008235AB">
      <w:pPr>
        <w:keepNext/>
        <w:tabs>
          <w:tab w:val="left" w:pos="1418"/>
        </w:tabs>
        <w:spacing w:after="0"/>
        <w:ind w:left="1418" w:hanging="1418"/>
      </w:pPr>
      <w:r>
        <w:t>SPTL</w:t>
      </w:r>
      <w:r>
        <w:tab/>
      </w:r>
      <w:r>
        <w:tab/>
        <w:t>SP Transmission Limited</w:t>
      </w:r>
    </w:p>
    <w:p w14:paraId="2EF64464" w14:textId="77777777" w:rsidR="008235AB" w:rsidRDefault="008235AB">
      <w:pPr>
        <w:keepNext/>
        <w:tabs>
          <w:tab w:val="left" w:pos="1418"/>
        </w:tabs>
        <w:spacing w:after="0"/>
        <w:ind w:left="1418" w:hanging="1418"/>
      </w:pPr>
      <w:r>
        <w:t>TO</w:t>
      </w:r>
      <w:r>
        <w:tab/>
      </w:r>
      <w:r>
        <w:tab/>
        <w:t>Transmission Owner</w:t>
      </w:r>
    </w:p>
    <w:p w14:paraId="38AA8EE3" w14:textId="77777777" w:rsidR="008235AB" w:rsidRDefault="008235AB">
      <w:pPr>
        <w:keepNext/>
        <w:tabs>
          <w:tab w:val="left" w:pos="798"/>
          <w:tab w:val="left" w:pos="2410"/>
        </w:tabs>
        <w:spacing w:after="0"/>
        <w:ind w:left="2836" w:hanging="1985"/>
      </w:pPr>
    </w:p>
    <w:p w14:paraId="02387D26" w14:textId="77777777" w:rsidR="008235AB" w:rsidRDefault="008235AB">
      <w:pPr>
        <w:pStyle w:val="Left15"/>
        <w:keepNext/>
        <w:keepLines/>
        <w:spacing w:before="0" w:after="0"/>
        <w:ind w:left="0"/>
        <w:rPr>
          <w:b/>
          <w:bCs/>
          <w:i/>
          <w:iCs/>
          <w:sz w:val="24"/>
        </w:rPr>
      </w:pPr>
      <w:r>
        <w:rPr>
          <w:b/>
          <w:bCs/>
          <w:i/>
          <w:iCs/>
          <w:sz w:val="24"/>
        </w:rPr>
        <w:t xml:space="preserve">Definitions </w:t>
      </w:r>
    </w:p>
    <w:p w14:paraId="4C25D6BF" w14:textId="77777777" w:rsidR="008235AB" w:rsidRDefault="008235AB">
      <w:pPr>
        <w:pStyle w:val="Left15"/>
        <w:keepNext/>
        <w:keepLines/>
        <w:spacing w:before="0" w:after="0"/>
        <w:rPr>
          <w:b/>
        </w:rPr>
      </w:pPr>
    </w:p>
    <w:p w14:paraId="62AC4337" w14:textId="77777777" w:rsidR="008235AB" w:rsidRDefault="008235AB">
      <w:pPr>
        <w:pStyle w:val="Left15"/>
        <w:keepNext/>
        <w:keepLines/>
        <w:spacing w:before="0" w:after="0"/>
        <w:ind w:left="0"/>
        <w:rPr>
          <w:b/>
        </w:rPr>
      </w:pPr>
      <w:r>
        <w:rPr>
          <w:b/>
        </w:rPr>
        <w:t>STC definitions used:</w:t>
      </w:r>
    </w:p>
    <w:p w14:paraId="059B800F" w14:textId="77777777" w:rsidR="008235AB" w:rsidRDefault="008235AB">
      <w:pPr>
        <w:pStyle w:val="Header"/>
        <w:tabs>
          <w:tab w:val="clear" w:pos="4153"/>
          <w:tab w:val="clear" w:pos="8306"/>
          <w:tab w:val="left" w:pos="0"/>
        </w:tabs>
        <w:spacing w:after="0"/>
      </w:pPr>
      <w:r>
        <w:t>Connection</w:t>
      </w:r>
    </w:p>
    <w:p w14:paraId="398C6237" w14:textId="77777777" w:rsidR="008235AB" w:rsidRDefault="008235AB">
      <w:pPr>
        <w:pStyle w:val="Header"/>
        <w:tabs>
          <w:tab w:val="clear" w:pos="4153"/>
          <w:tab w:val="clear" w:pos="8306"/>
          <w:tab w:val="left" w:pos="0"/>
        </w:tabs>
        <w:spacing w:after="0"/>
      </w:pPr>
      <w:r>
        <w:t>Completion Date</w:t>
      </w:r>
    </w:p>
    <w:p w14:paraId="59A0BC9C" w14:textId="77777777" w:rsidR="008235AB" w:rsidRDefault="008235AB">
      <w:pPr>
        <w:pStyle w:val="Header"/>
        <w:tabs>
          <w:tab w:val="clear" w:pos="4153"/>
          <w:tab w:val="clear" w:pos="8306"/>
          <w:tab w:val="left" w:pos="0"/>
        </w:tabs>
        <w:spacing w:after="0"/>
      </w:pPr>
      <w:r>
        <w:t>Financial Year</w:t>
      </w:r>
    </w:p>
    <w:p w14:paraId="06708458" w14:textId="77777777" w:rsidR="008235AB" w:rsidRDefault="00C1561E">
      <w:pPr>
        <w:pStyle w:val="Header"/>
        <w:tabs>
          <w:tab w:val="clear" w:pos="4153"/>
          <w:tab w:val="clear" w:pos="8306"/>
          <w:tab w:val="left" w:pos="0"/>
        </w:tabs>
        <w:spacing w:after="0"/>
      </w:pPr>
      <w:r>
        <w:t xml:space="preserve">National Electricity </w:t>
      </w:r>
      <w:r w:rsidR="008235AB">
        <w:t>Transmission System</w:t>
      </w:r>
    </w:p>
    <w:p w14:paraId="2591C504" w14:textId="77777777" w:rsidR="008235AB" w:rsidRDefault="008235AB">
      <w:pPr>
        <w:pStyle w:val="Header"/>
        <w:tabs>
          <w:tab w:val="clear" w:pos="4153"/>
          <w:tab w:val="clear" w:pos="8306"/>
          <w:tab w:val="left" w:pos="0"/>
        </w:tabs>
        <w:spacing w:after="0"/>
      </w:pPr>
      <w:r>
        <w:t>Modification</w:t>
      </w:r>
    </w:p>
    <w:p w14:paraId="643FE1E6" w14:textId="77777777" w:rsidR="0095081E" w:rsidRDefault="0095081E">
      <w:pPr>
        <w:pStyle w:val="Header"/>
        <w:tabs>
          <w:tab w:val="clear" w:pos="4153"/>
          <w:tab w:val="clear" w:pos="8306"/>
          <w:tab w:val="left" w:pos="0"/>
        </w:tabs>
        <w:spacing w:after="0"/>
      </w:pPr>
      <w:r>
        <w:t>NGET</w:t>
      </w:r>
    </w:p>
    <w:p w14:paraId="01CA1E48" w14:textId="77777777" w:rsidR="008235AB" w:rsidRDefault="0095081E">
      <w:pPr>
        <w:pStyle w:val="Header"/>
        <w:tabs>
          <w:tab w:val="clear" w:pos="4153"/>
          <w:tab w:val="clear" w:pos="8306"/>
          <w:tab w:val="left" w:pos="0"/>
        </w:tabs>
        <w:spacing w:after="0"/>
      </w:pPr>
      <w:r>
        <w:t>NGESO</w:t>
      </w:r>
    </w:p>
    <w:p w14:paraId="41F86EF2" w14:textId="77777777" w:rsidR="008235AB" w:rsidRDefault="008235AB">
      <w:pPr>
        <w:pStyle w:val="Header"/>
        <w:tabs>
          <w:tab w:val="clear" w:pos="4153"/>
          <w:tab w:val="clear" w:pos="8306"/>
          <w:tab w:val="left" w:pos="0"/>
        </w:tabs>
        <w:spacing w:after="0"/>
      </w:pPr>
      <w:r>
        <w:t>Transmission Services</w:t>
      </w:r>
    </w:p>
    <w:p w14:paraId="72C51BFF" w14:textId="77777777" w:rsidR="008235AB" w:rsidRDefault="008235AB">
      <w:pPr>
        <w:pStyle w:val="Header"/>
        <w:tabs>
          <w:tab w:val="clear" w:pos="4153"/>
          <w:tab w:val="clear" w:pos="8306"/>
          <w:tab w:val="left" w:pos="0"/>
        </w:tabs>
        <w:spacing w:after="0"/>
      </w:pPr>
      <w:r>
        <w:t>User</w:t>
      </w:r>
    </w:p>
    <w:p w14:paraId="0ECFED91" w14:textId="77777777" w:rsidR="008235AB" w:rsidRDefault="008235AB">
      <w:pPr>
        <w:pStyle w:val="Header"/>
        <w:tabs>
          <w:tab w:val="clear" w:pos="4153"/>
          <w:tab w:val="clear" w:pos="8306"/>
          <w:tab w:val="left" w:pos="0"/>
        </w:tabs>
        <w:spacing w:after="0"/>
      </w:pPr>
    </w:p>
    <w:p w14:paraId="59D984C1" w14:textId="77777777" w:rsidR="008235AB" w:rsidRDefault="008235AB">
      <w:pPr>
        <w:pStyle w:val="Left15"/>
        <w:keepNext/>
        <w:keepLines/>
        <w:spacing w:before="0" w:after="0"/>
        <w:ind w:left="0"/>
        <w:rPr>
          <w:b/>
        </w:rPr>
      </w:pPr>
      <w:r>
        <w:rPr>
          <w:b/>
        </w:rPr>
        <w:t>CUSC definitions used:</w:t>
      </w:r>
    </w:p>
    <w:p w14:paraId="08C6B8FB" w14:textId="77777777" w:rsidR="008235AB" w:rsidRDefault="008235AB">
      <w:pPr>
        <w:pStyle w:val="Header"/>
        <w:tabs>
          <w:tab w:val="clear" w:pos="4153"/>
          <w:tab w:val="clear" w:pos="8306"/>
          <w:tab w:val="left" w:pos="0"/>
        </w:tabs>
        <w:spacing w:after="0"/>
      </w:pPr>
      <w:r>
        <w:t>Applicant</w:t>
      </w:r>
    </w:p>
    <w:p w14:paraId="4AB338FE" w14:textId="77777777" w:rsidR="008235AB" w:rsidRDefault="008235AB">
      <w:pPr>
        <w:pStyle w:val="Header"/>
        <w:tabs>
          <w:tab w:val="clear" w:pos="4153"/>
          <w:tab w:val="clear" w:pos="8306"/>
          <w:tab w:val="left" w:pos="0"/>
        </w:tabs>
        <w:spacing w:after="0"/>
      </w:pPr>
      <w:r>
        <w:t>Bilateral Agreements</w:t>
      </w:r>
    </w:p>
    <w:p w14:paraId="589E50DF" w14:textId="77777777" w:rsidR="008235AB" w:rsidRDefault="008235AB">
      <w:pPr>
        <w:pStyle w:val="Header"/>
        <w:tabs>
          <w:tab w:val="clear" w:pos="4153"/>
          <w:tab w:val="clear" w:pos="8306"/>
          <w:tab w:val="left" w:pos="0"/>
        </w:tabs>
        <w:spacing w:after="0"/>
      </w:pPr>
      <w:r>
        <w:t>Bilateral Connection Agreement</w:t>
      </w:r>
    </w:p>
    <w:p w14:paraId="4C916ABB" w14:textId="77777777" w:rsidR="008235AB" w:rsidRDefault="008235AB">
      <w:pPr>
        <w:pStyle w:val="Header"/>
        <w:tabs>
          <w:tab w:val="clear" w:pos="4153"/>
          <w:tab w:val="clear" w:pos="8306"/>
          <w:tab w:val="left" w:pos="0"/>
        </w:tabs>
        <w:spacing w:after="0"/>
      </w:pPr>
      <w:r>
        <w:t>Bilateral Embedded Generation Agreement</w:t>
      </w:r>
    </w:p>
    <w:p w14:paraId="01B85B1C" w14:textId="77777777" w:rsidR="008235AB" w:rsidRDefault="008235AB">
      <w:pPr>
        <w:pStyle w:val="Header"/>
        <w:tabs>
          <w:tab w:val="clear" w:pos="4153"/>
          <w:tab w:val="clear" w:pos="8306"/>
          <w:tab w:val="left" w:pos="0"/>
        </w:tabs>
        <w:spacing w:after="0"/>
      </w:pPr>
      <w:r>
        <w:t>Offer</w:t>
      </w:r>
    </w:p>
    <w:p w14:paraId="188BE61D" w14:textId="77777777" w:rsidR="008235AB" w:rsidRDefault="008235AB">
      <w:pPr>
        <w:pStyle w:val="Header"/>
        <w:tabs>
          <w:tab w:val="clear" w:pos="4153"/>
          <w:tab w:val="clear" w:pos="8306"/>
          <w:tab w:val="left" w:pos="0"/>
        </w:tabs>
        <w:spacing w:after="0"/>
      </w:pPr>
      <w:r>
        <w:t>Statement of Use of System Charges</w:t>
      </w:r>
    </w:p>
    <w:p w14:paraId="4A07AF11" w14:textId="77777777" w:rsidR="008235AB" w:rsidRDefault="008235AB">
      <w:pPr>
        <w:pStyle w:val="Header"/>
        <w:tabs>
          <w:tab w:val="clear" w:pos="4153"/>
          <w:tab w:val="clear" w:pos="8306"/>
          <w:tab w:val="left" w:pos="0"/>
        </w:tabs>
        <w:spacing w:after="0"/>
      </w:pPr>
      <w:r>
        <w:t>Use of System</w:t>
      </w:r>
    </w:p>
    <w:p w14:paraId="23D4096D" w14:textId="77777777" w:rsidR="008235AB" w:rsidRDefault="008235AB">
      <w:pPr>
        <w:pStyle w:val="Header"/>
        <w:tabs>
          <w:tab w:val="clear" w:pos="4153"/>
          <w:tab w:val="clear" w:pos="8306"/>
          <w:tab w:val="left" w:pos="0"/>
        </w:tabs>
        <w:spacing w:after="0"/>
      </w:pPr>
    </w:p>
    <w:p w14:paraId="187A63CE" w14:textId="77777777" w:rsidR="008235AB" w:rsidRDefault="008235AB">
      <w:pPr>
        <w:pStyle w:val="Left15"/>
        <w:keepNext/>
        <w:keepLines/>
        <w:spacing w:before="0" w:after="0"/>
        <w:ind w:left="0"/>
        <w:rPr>
          <w:b/>
        </w:rPr>
      </w:pPr>
      <w:r>
        <w:rPr>
          <w:b/>
        </w:rPr>
        <w:t>Definition used from other STCPs:</w:t>
      </w:r>
    </w:p>
    <w:p w14:paraId="2A539B12" w14:textId="77777777" w:rsidR="009321E4" w:rsidRPr="009321E4" w:rsidRDefault="009321E4">
      <w:pPr>
        <w:pStyle w:val="Left15"/>
        <w:keepNext/>
        <w:keepLines/>
        <w:spacing w:before="0" w:after="0"/>
        <w:ind w:left="0"/>
      </w:pPr>
      <w:r>
        <w:t>Charging Methodologies</w:t>
      </w:r>
    </w:p>
    <w:p w14:paraId="6470D515" w14:textId="77777777" w:rsidR="008235AB" w:rsidRDefault="008235AB">
      <w:pPr>
        <w:pStyle w:val="Left15"/>
        <w:keepNext/>
        <w:keepLines/>
        <w:spacing w:before="0" w:after="0"/>
        <w:ind w:left="0"/>
        <w:rPr>
          <w:bCs/>
        </w:rPr>
      </w:pPr>
      <w:r>
        <w:rPr>
          <w:bCs/>
        </w:rPr>
        <w:t>STCP14-1: Data Exchange for Annual Charge Setting</w:t>
      </w:r>
    </w:p>
    <w:p w14:paraId="57AB74C6" w14:textId="77777777" w:rsidR="008235AB" w:rsidRDefault="00451C0E" w:rsidP="009321E4">
      <w:pPr>
        <w:pStyle w:val="Left15"/>
        <w:keepNext/>
        <w:keepLines/>
        <w:spacing w:before="0" w:after="0"/>
        <w:ind w:left="0"/>
      </w:pPr>
      <w:r w:rsidRPr="009321E4">
        <w:t>STCP13-1 Invoicing and Payment Process (Ad-Hoc activities)</w:t>
      </w:r>
    </w:p>
    <w:sectPr w:rsidR="008235AB">
      <w:headerReference w:type="even" r:id="rId15"/>
      <w:footerReference w:type="default" r:id="rId16"/>
      <w:headerReference w:type="first" r:id="rId17"/>
      <w:pgSz w:w="11907" w:h="16840" w:code="9"/>
      <w:pgMar w:top="1440" w:right="1797" w:bottom="851" w:left="179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405DD4" w14:textId="77777777" w:rsidR="0041675D" w:rsidRDefault="0041675D">
      <w:r>
        <w:separator/>
      </w:r>
    </w:p>
  </w:endnote>
  <w:endnote w:type="continuationSeparator" w:id="0">
    <w:p w14:paraId="0646F31C" w14:textId="77777777" w:rsidR="0041675D" w:rsidRDefault="004167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F15455" w14:textId="77777777" w:rsidR="0088232D" w:rsidRDefault="0088232D">
    <w:pPr>
      <w:pStyle w:val="Footer"/>
      <w:jc w:val="center"/>
    </w:pPr>
    <w:r>
      <w:rPr>
        <w:rStyle w:val="PageNumber"/>
      </w:rPr>
      <w:fldChar w:fldCharType="begin"/>
    </w:r>
    <w:r>
      <w:rPr>
        <w:rStyle w:val="PageNumber"/>
      </w:rPr>
      <w:instrText xml:space="preserve"> PAGE </w:instrText>
    </w:r>
    <w:r>
      <w:rPr>
        <w:rStyle w:val="PageNumber"/>
      </w:rPr>
      <w:fldChar w:fldCharType="separate"/>
    </w:r>
    <w:r w:rsidR="0065797A">
      <w:rPr>
        <w:rStyle w:val="PageNumber"/>
        <w:noProof/>
      </w:rPr>
      <w:t>1</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5797A">
      <w:rPr>
        <w:rStyle w:val="PageNumber"/>
        <w:noProof/>
      </w:rPr>
      <w:t>6</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2FE7F5" w14:textId="77777777" w:rsidR="0088232D" w:rsidRDefault="0088232D">
    <w:pPr>
      <w:pStyle w:val="Footer"/>
      <w:jc w:val="center"/>
    </w:pPr>
    <w:r>
      <w:rPr>
        <w:rStyle w:val="PageNumber"/>
      </w:rPr>
      <w:fldChar w:fldCharType="begin"/>
    </w:r>
    <w:r>
      <w:rPr>
        <w:rStyle w:val="PageNumber"/>
      </w:rPr>
      <w:instrText xml:space="preserve"> PAGE </w:instrText>
    </w:r>
    <w:r>
      <w:rPr>
        <w:rStyle w:val="PageNumber"/>
      </w:rPr>
      <w:fldChar w:fldCharType="separate"/>
    </w:r>
    <w:r w:rsidR="0065797A">
      <w:rPr>
        <w:rStyle w:val="PageNumber"/>
        <w:noProof/>
      </w:rPr>
      <w:t>9</w:t>
    </w:r>
    <w:r>
      <w:rPr>
        <w:rStyle w:val="PageNumber"/>
      </w:rPr>
      <w:fldChar w:fldCharType="end"/>
    </w:r>
    <w:r>
      <w:rPr>
        <w:rStyle w:val="PageNumber"/>
      </w:rPr>
      <w:t xml:space="preserve"> of </w:t>
    </w:r>
    <w:r>
      <w:rPr>
        <w:rStyle w:val="PageNumber"/>
      </w:rPr>
      <w:fldChar w:fldCharType="begin"/>
    </w:r>
    <w:r>
      <w:rPr>
        <w:rStyle w:val="PageNumber"/>
      </w:rPr>
      <w:instrText xml:space="preserve"> NUMPAGES </w:instrText>
    </w:r>
    <w:r>
      <w:rPr>
        <w:rStyle w:val="PageNumber"/>
      </w:rPr>
      <w:fldChar w:fldCharType="separate"/>
    </w:r>
    <w:r w:rsidR="0065797A">
      <w:rPr>
        <w:rStyle w:val="PageNumber"/>
        <w:noProof/>
      </w:rPr>
      <w:t>9</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ADFB76" w14:textId="77777777" w:rsidR="0041675D" w:rsidRDefault="0041675D">
      <w:r>
        <w:separator/>
      </w:r>
    </w:p>
  </w:footnote>
  <w:footnote w:type="continuationSeparator" w:id="0">
    <w:p w14:paraId="365255AA" w14:textId="77777777" w:rsidR="0041675D" w:rsidRDefault="004167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8D7505" w14:textId="77777777" w:rsidR="0088232D" w:rsidRDefault="0088232D">
    <w:pPr>
      <w:pStyle w:val="Header"/>
      <w:rPr>
        <w:snapToGrid w:val="0"/>
      </w:rPr>
    </w:pPr>
    <w:r>
      <w:rPr>
        <w:snapToGrid w:val="0"/>
      </w:rPr>
      <w:t xml:space="preserve">STCP19-6 Application Fee </w:t>
    </w:r>
  </w:p>
  <w:p w14:paraId="1DCEFE2F" w14:textId="77777777" w:rsidR="0088232D" w:rsidRDefault="006671B7">
    <w:pPr>
      <w:pStyle w:val="Header"/>
    </w:pPr>
    <w:r>
      <w:rPr>
        <w:snapToGrid w:val="0"/>
      </w:rPr>
      <w:t>Issue 00</w:t>
    </w:r>
    <w:r w:rsidR="001D438D">
      <w:rPr>
        <w:snapToGrid w:val="0"/>
      </w:rPr>
      <w:t>7</w:t>
    </w:r>
    <w:r>
      <w:rPr>
        <w:snapToGrid w:val="0"/>
      </w:rPr>
      <w:t xml:space="preserve"> – </w:t>
    </w:r>
    <w:r w:rsidR="001D438D">
      <w:rPr>
        <w:snapToGrid w:val="0"/>
      </w:rPr>
      <w:t>29</w:t>
    </w:r>
    <w:r w:rsidR="0095081E">
      <w:rPr>
        <w:snapToGrid w:val="0"/>
      </w:rPr>
      <w:t>/</w:t>
    </w:r>
    <w:r w:rsidR="001D438D">
      <w:rPr>
        <w:snapToGrid w:val="0"/>
      </w:rPr>
      <w:t>10</w:t>
    </w:r>
    <w:r w:rsidR="0095081E">
      <w:rPr>
        <w:snapToGrid w:val="0"/>
      </w:rPr>
      <w:t>/20</w:t>
    </w:r>
    <w:r w:rsidR="001D438D">
      <w:rPr>
        <w:snapToGrid w:val="0"/>
      </w:rPr>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62F9A2" w14:textId="77777777" w:rsidR="0088232D" w:rsidRDefault="0088232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4B2CE7" w14:textId="77777777" w:rsidR="0088232D" w:rsidRDefault="008823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7796456"/>
    <w:multiLevelType w:val="multilevel"/>
    <w:tmpl w:val="2398FE2A"/>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1DB277A0"/>
    <w:multiLevelType w:val="singleLevel"/>
    <w:tmpl w:val="0809000F"/>
    <w:lvl w:ilvl="0">
      <w:start w:val="1"/>
      <w:numFmt w:val="decimal"/>
      <w:lvlText w:val="%1."/>
      <w:lvlJc w:val="left"/>
      <w:pPr>
        <w:tabs>
          <w:tab w:val="num" w:pos="720"/>
        </w:tabs>
        <w:ind w:left="720" w:hanging="360"/>
      </w:pPr>
    </w:lvl>
  </w:abstractNum>
  <w:abstractNum w:abstractNumId="3" w15:restartNumberingAfterBreak="0">
    <w:nsid w:val="34C1214E"/>
    <w:multiLevelType w:val="hybridMultilevel"/>
    <w:tmpl w:val="BDE0DE08"/>
    <w:lvl w:ilvl="0" w:tplc="06FC6902">
      <w:start w:val="1"/>
      <w:numFmt w:val="bullet"/>
      <w:lvlText w:val=""/>
      <w:lvlJc w:val="left"/>
      <w:pPr>
        <w:tabs>
          <w:tab w:val="num" w:pos="1080"/>
        </w:tabs>
        <w:ind w:left="1080" w:hanging="360"/>
      </w:pPr>
      <w:rPr>
        <w:rFonts w:ascii="Symbol" w:hAnsi="Symbol" w:hint="default"/>
      </w:rPr>
    </w:lvl>
    <w:lvl w:ilvl="1" w:tplc="EB54852E" w:tentative="1">
      <w:start w:val="1"/>
      <w:numFmt w:val="bullet"/>
      <w:lvlText w:val="o"/>
      <w:lvlJc w:val="left"/>
      <w:pPr>
        <w:tabs>
          <w:tab w:val="num" w:pos="1800"/>
        </w:tabs>
        <w:ind w:left="1800" w:hanging="360"/>
      </w:pPr>
      <w:rPr>
        <w:rFonts w:ascii="Courier New" w:hAnsi="Courier New" w:cs="Courier New" w:hint="default"/>
      </w:rPr>
    </w:lvl>
    <w:lvl w:ilvl="2" w:tplc="D52EC358" w:tentative="1">
      <w:start w:val="1"/>
      <w:numFmt w:val="bullet"/>
      <w:lvlText w:val=""/>
      <w:lvlJc w:val="left"/>
      <w:pPr>
        <w:tabs>
          <w:tab w:val="num" w:pos="2520"/>
        </w:tabs>
        <w:ind w:left="2520" w:hanging="360"/>
      </w:pPr>
      <w:rPr>
        <w:rFonts w:ascii="Wingdings" w:hAnsi="Wingdings" w:hint="default"/>
      </w:rPr>
    </w:lvl>
    <w:lvl w:ilvl="3" w:tplc="B0820EDE" w:tentative="1">
      <w:start w:val="1"/>
      <w:numFmt w:val="bullet"/>
      <w:lvlText w:val=""/>
      <w:lvlJc w:val="left"/>
      <w:pPr>
        <w:tabs>
          <w:tab w:val="num" w:pos="3240"/>
        </w:tabs>
        <w:ind w:left="3240" w:hanging="360"/>
      </w:pPr>
      <w:rPr>
        <w:rFonts w:ascii="Symbol" w:hAnsi="Symbol" w:hint="default"/>
      </w:rPr>
    </w:lvl>
    <w:lvl w:ilvl="4" w:tplc="BE2876EE" w:tentative="1">
      <w:start w:val="1"/>
      <w:numFmt w:val="bullet"/>
      <w:lvlText w:val="o"/>
      <w:lvlJc w:val="left"/>
      <w:pPr>
        <w:tabs>
          <w:tab w:val="num" w:pos="3960"/>
        </w:tabs>
        <w:ind w:left="3960" w:hanging="360"/>
      </w:pPr>
      <w:rPr>
        <w:rFonts w:ascii="Courier New" w:hAnsi="Courier New" w:cs="Courier New" w:hint="default"/>
      </w:rPr>
    </w:lvl>
    <w:lvl w:ilvl="5" w:tplc="201E6CE4" w:tentative="1">
      <w:start w:val="1"/>
      <w:numFmt w:val="bullet"/>
      <w:lvlText w:val=""/>
      <w:lvlJc w:val="left"/>
      <w:pPr>
        <w:tabs>
          <w:tab w:val="num" w:pos="4680"/>
        </w:tabs>
        <w:ind w:left="4680" w:hanging="360"/>
      </w:pPr>
      <w:rPr>
        <w:rFonts w:ascii="Wingdings" w:hAnsi="Wingdings" w:hint="default"/>
      </w:rPr>
    </w:lvl>
    <w:lvl w:ilvl="6" w:tplc="DBFA86C8" w:tentative="1">
      <w:start w:val="1"/>
      <w:numFmt w:val="bullet"/>
      <w:lvlText w:val=""/>
      <w:lvlJc w:val="left"/>
      <w:pPr>
        <w:tabs>
          <w:tab w:val="num" w:pos="5400"/>
        </w:tabs>
        <w:ind w:left="5400" w:hanging="360"/>
      </w:pPr>
      <w:rPr>
        <w:rFonts w:ascii="Symbol" w:hAnsi="Symbol" w:hint="default"/>
      </w:rPr>
    </w:lvl>
    <w:lvl w:ilvl="7" w:tplc="34B8E834" w:tentative="1">
      <w:start w:val="1"/>
      <w:numFmt w:val="bullet"/>
      <w:lvlText w:val="o"/>
      <w:lvlJc w:val="left"/>
      <w:pPr>
        <w:tabs>
          <w:tab w:val="num" w:pos="6120"/>
        </w:tabs>
        <w:ind w:left="6120" w:hanging="360"/>
      </w:pPr>
      <w:rPr>
        <w:rFonts w:ascii="Courier New" w:hAnsi="Courier New" w:cs="Courier New" w:hint="default"/>
      </w:rPr>
    </w:lvl>
    <w:lvl w:ilvl="8" w:tplc="D2F6A716"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36342B9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395E7EBA"/>
    <w:multiLevelType w:val="hybridMultilevel"/>
    <w:tmpl w:val="E9A883FA"/>
    <w:lvl w:ilvl="0" w:tplc="36BACE48">
      <w:start w:val="1"/>
      <w:numFmt w:val="decimal"/>
      <w:lvlText w:val="%1."/>
      <w:lvlJc w:val="left"/>
      <w:pPr>
        <w:tabs>
          <w:tab w:val="num" w:pos="720"/>
        </w:tabs>
        <w:ind w:left="720" w:hanging="360"/>
      </w:pPr>
    </w:lvl>
    <w:lvl w:ilvl="1" w:tplc="58180FDC">
      <w:start w:val="1"/>
      <w:numFmt w:val="lowerLetter"/>
      <w:lvlText w:val="%2."/>
      <w:lvlJc w:val="left"/>
      <w:pPr>
        <w:tabs>
          <w:tab w:val="num" w:pos="1440"/>
        </w:tabs>
        <w:ind w:left="1440" w:hanging="360"/>
      </w:pPr>
    </w:lvl>
    <w:lvl w:ilvl="2" w:tplc="B664C77A" w:tentative="1">
      <w:start w:val="1"/>
      <w:numFmt w:val="lowerRoman"/>
      <w:lvlText w:val="%3."/>
      <w:lvlJc w:val="right"/>
      <w:pPr>
        <w:tabs>
          <w:tab w:val="num" w:pos="2160"/>
        </w:tabs>
        <w:ind w:left="2160" w:hanging="180"/>
      </w:pPr>
    </w:lvl>
    <w:lvl w:ilvl="3" w:tplc="4CCED2BE" w:tentative="1">
      <w:start w:val="1"/>
      <w:numFmt w:val="decimal"/>
      <w:lvlText w:val="%4."/>
      <w:lvlJc w:val="left"/>
      <w:pPr>
        <w:tabs>
          <w:tab w:val="num" w:pos="2880"/>
        </w:tabs>
        <w:ind w:left="2880" w:hanging="360"/>
      </w:pPr>
    </w:lvl>
    <w:lvl w:ilvl="4" w:tplc="3F40F5AA" w:tentative="1">
      <w:start w:val="1"/>
      <w:numFmt w:val="lowerLetter"/>
      <w:lvlText w:val="%5."/>
      <w:lvlJc w:val="left"/>
      <w:pPr>
        <w:tabs>
          <w:tab w:val="num" w:pos="3600"/>
        </w:tabs>
        <w:ind w:left="3600" w:hanging="360"/>
      </w:pPr>
    </w:lvl>
    <w:lvl w:ilvl="5" w:tplc="1BDABDC2" w:tentative="1">
      <w:start w:val="1"/>
      <w:numFmt w:val="lowerRoman"/>
      <w:lvlText w:val="%6."/>
      <w:lvlJc w:val="right"/>
      <w:pPr>
        <w:tabs>
          <w:tab w:val="num" w:pos="4320"/>
        </w:tabs>
        <w:ind w:left="4320" w:hanging="180"/>
      </w:pPr>
    </w:lvl>
    <w:lvl w:ilvl="6" w:tplc="5F42D70A" w:tentative="1">
      <w:start w:val="1"/>
      <w:numFmt w:val="decimal"/>
      <w:lvlText w:val="%7."/>
      <w:lvlJc w:val="left"/>
      <w:pPr>
        <w:tabs>
          <w:tab w:val="num" w:pos="5040"/>
        </w:tabs>
        <w:ind w:left="5040" w:hanging="360"/>
      </w:pPr>
    </w:lvl>
    <w:lvl w:ilvl="7" w:tplc="2BB2B430" w:tentative="1">
      <w:start w:val="1"/>
      <w:numFmt w:val="lowerLetter"/>
      <w:lvlText w:val="%8."/>
      <w:lvlJc w:val="left"/>
      <w:pPr>
        <w:tabs>
          <w:tab w:val="num" w:pos="5760"/>
        </w:tabs>
        <w:ind w:left="5760" w:hanging="360"/>
      </w:pPr>
    </w:lvl>
    <w:lvl w:ilvl="8" w:tplc="45867268" w:tentative="1">
      <w:start w:val="1"/>
      <w:numFmt w:val="lowerRoman"/>
      <w:lvlText w:val="%9."/>
      <w:lvlJc w:val="right"/>
      <w:pPr>
        <w:tabs>
          <w:tab w:val="num" w:pos="6480"/>
        </w:tabs>
        <w:ind w:left="6480" w:hanging="180"/>
      </w:pPr>
    </w:lvl>
  </w:abstractNum>
  <w:abstractNum w:abstractNumId="6" w15:restartNumberingAfterBreak="0">
    <w:nsid w:val="39802BC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13434FE"/>
    <w:multiLevelType w:val="hybridMultilevel"/>
    <w:tmpl w:val="70829870"/>
    <w:lvl w:ilvl="0" w:tplc="CEF290B4">
      <w:start w:val="1"/>
      <w:numFmt w:val="bullet"/>
      <w:lvlText w:val=""/>
      <w:lvlJc w:val="left"/>
      <w:pPr>
        <w:tabs>
          <w:tab w:val="num" w:pos="360"/>
        </w:tabs>
        <w:ind w:left="360" w:hanging="360"/>
      </w:pPr>
      <w:rPr>
        <w:rFonts w:ascii="Symbol" w:hAnsi="Symbol" w:hint="default"/>
      </w:rPr>
    </w:lvl>
    <w:lvl w:ilvl="1" w:tplc="B9266F58" w:tentative="1">
      <w:start w:val="1"/>
      <w:numFmt w:val="bullet"/>
      <w:lvlText w:val="o"/>
      <w:lvlJc w:val="left"/>
      <w:pPr>
        <w:tabs>
          <w:tab w:val="num" w:pos="1080"/>
        </w:tabs>
        <w:ind w:left="1080" w:hanging="360"/>
      </w:pPr>
      <w:rPr>
        <w:rFonts w:ascii="Courier New" w:hAnsi="Courier New" w:cs="Courier New" w:hint="default"/>
      </w:rPr>
    </w:lvl>
    <w:lvl w:ilvl="2" w:tplc="E2546B7E" w:tentative="1">
      <w:start w:val="1"/>
      <w:numFmt w:val="bullet"/>
      <w:lvlText w:val=""/>
      <w:lvlJc w:val="left"/>
      <w:pPr>
        <w:tabs>
          <w:tab w:val="num" w:pos="1800"/>
        </w:tabs>
        <w:ind w:left="1800" w:hanging="360"/>
      </w:pPr>
      <w:rPr>
        <w:rFonts w:ascii="Wingdings" w:hAnsi="Wingdings" w:hint="default"/>
      </w:rPr>
    </w:lvl>
    <w:lvl w:ilvl="3" w:tplc="44EEC4CE" w:tentative="1">
      <w:start w:val="1"/>
      <w:numFmt w:val="bullet"/>
      <w:lvlText w:val=""/>
      <w:lvlJc w:val="left"/>
      <w:pPr>
        <w:tabs>
          <w:tab w:val="num" w:pos="2520"/>
        </w:tabs>
        <w:ind w:left="2520" w:hanging="360"/>
      </w:pPr>
      <w:rPr>
        <w:rFonts w:ascii="Symbol" w:hAnsi="Symbol" w:hint="default"/>
      </w:rPr>
    </w:lvl>
    <w:lvl w:ilvl="4" w:tplc="9DF68082" w:tentative="1">
      <w:start w:val="1"/>
      <w:numFmt w:val="bullet"/>
      <w:lvlText w:val="o"/>
      <w:lvlJc w:val="left"/>
      <w:pPr>
        <w:tabs>
          <w:tab w:val="num" w:pos="3240"/>
        </w:tabs>
        <w:ind w:left="3240" w:hanging="360"/>
      </w:pPr>
      <w:rPr>
        <w:rFonts w:ascii="Courier New" w:hAnsi="Courier New" w:cs="Courier New" w:hint="default"/>
      </w:rPr>
    </w:lvl>
    <w:lvl w:ilvl="5" w:tplc="8620E636" w:tentative="1">
      <w:start w:val="1"/>
      <w:numFmt w:val="bullet"/>
      <w:lvlText w:val=""/>
      <w:lvlJc w:val="left"/>
      <w:pPr>
        <w:tabs>
          <w:tab w:val="num" w:pos="3960"/>
        </w:tabs>
        <w:ind w:left="3960" w:hanging="360"/>
      </w:pPr>
      <w:rPr>
        <w:rFonts w:ascii="Wingdings" w:hAnsi="Wingdings" w:hint="default"/>
      </w:rPr>
    </w:lvl>
    <w:lvl w:ilvl="6" w:tplc="235E52A0" w:tentative="1">
      <w:start w:val="1"/>
      <w:numFmt w:val="bullet"/>
      <w:lvlText w:val=""/>
      <w:lvlJc w:val="left"/>
      <w:pPr>
        <w:tabs>
          <w:tab w:val="num" w:pos="4680"/>
        </w:tabs>
        <w:ind w:left="4680" w:hanging="360"/>
      </w:pPr>
      <w:rPr>
        <w:rFonts w:ascii="Symbol" w:hAnsi="Symbol" w:hint="default"/>
      </w:rPr>
    </w:lvl>
    <w:lvl w:ilvl="7" w:tplc="44FCD946" w:tentative="1">
      <w:start w:val="1"/>
      <w:numFmt w:val="bullet"/>
      <w:lvlText w:val="o"/>
      <w:lvlJc w:val="left"/>
      <w:pPr>
        <w:tabs>
          <w:tab w:val="num" w:pos="5400"/>
        </w:tabs>
        <w:ind w:left="5400" w:hanging="360"/>
      </w:pPr>
      <w:rPr>
        <w:rFonts w:ascii="Courier New" w:hAnsi="Courier New" w:cs="Courier New" w:hint="default"/>
      </w:rPr>
    </w:lvl>
    <w:lvl w:ilvl="8" w:tplc="D1F673C8"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43FE267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B6A6C41"/>
    <w:multiLevelType w:val="multilevel"/>
    <w:tmpl w:val="6C78A484"/>
    <w:lvl w:ilvl="0">
      <w:start w:val="1"/>
      <w:numFmt w:val="decimal"/>
      <w:suff w:val="nothing"/>
      <w:lvlText w:val="%1"/>
      <w:lvlJc w:val="left"/>
      <w:pPr>
        <w:ind w:left="720" w:hanging="720"/>
      </w:pPr>
    </w:lvl>
    <w:lvl w:ilvl="1">
      <w:start w:val="1"/>
      <w:numFmt w:val="decimal"/>
      <w:lvlText w:val="%1.%2"/>
      <w:lvlJc w:val="left"/>
      <w:pPr>
        <w:tabs>
          <w:tab w:val="num" w:pos="720"/>
        </w:tabs>
        <w:ind w:left="720" w:hanging="720"/>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4C273F36"/>
    <w:multiLevelType w:val="hybridMultilevel"/>
    <w:tmpl w:val="836C3BE0"/>
    <w:lvl w:ilvl="0" w:tplc="676874EE">
      <w:start w:val="1"/>
      <w:numFmt w:val="decimal"/>
      <w:lvlText w:val="%1."/>
      <w:lvlJc w:val="left"/>
      <w:pPr>
        <w:tabs>
          <w:tab w:val="num" w:pos="720"/>
        </w:tabs>
        <w:ind w:left="720" w:hanging="360"/>
      </w:pPr>
    </w:lvl>
    <w:lvl w:ilvl="1" w:tplc="6826D7A0" w:tentative="1">
      <w:start w:val="1"/>
      <w:numFmt w:val="lowerLetter"/>
      <w:lvlText w:val="%2."/>
      <w:lvlJc w:val="left"/>
      <w:pPr>
        <w:tabs>
          <w:tab w:val="num" w:pos="1440"/>
        </w:tabs>
        <w:ind w:left="1440" w:hanging="360"/>
      </w:pPr>
    </w:lvl>
    <w:lvl w:ilvl="2" w:tplc="9E3AC2F6" w:tentative="1">
      <w:start w:val="1"/>
      <w:numFmt w:val="lowerRoman"/>
      <w:lvlText w:val="%3."/>
      <w:lvlJc w:val="right"/>
      <w:pPr>
        <w:tabs>
          <w:tab w:val="num" w:pos="2160"/>
        </w:tabs>
        <w:ind w:left="2160" w:hanging="180"/>
      </w:pPr>
    </w:lvl>
    <w:lvl w:ilvl="3" w:tplc="F6167400" w:tentative="1">
      <w:start w:val="1"/>
      <w:numFmt w:val="decimal"/>
      <w:lvlText w:val="%4."/>
      <w:lvlJc w:val="left"/>
      <w:pPr>
        <w:tabs>
          <w:tab w:val="num" w:pos="2880"/>
        </w:tabs>
        <w:ind w:left="2880" w:hanging="360"/>
      </w:pPr>
    </w:lvl>
    <w:lvl w:ilvl="4" w:tplc="88B05F9A" w:tentative="1">
      <w:start w:val="1"/>
      <w:numFmt w:val="lowerLetter"/>
      <w:lvlText w:val="%5."/>
      <w:lvlJc w:val="left"/>
      <w:pPr>
        <w:tabs>
          <w:tab w:val="num" w:pos="3600"/>
        </w:tabs>
        <w:ind w:left="3600" w:hanging="360"/>
      </w:pPr>
    </w:lvl>
    <w:lvl w:ilvl="5" w:tplc="1E367B40" w:tentative="1">
      <w:start w:val="1"/>
      <w:numFmt w:val="lowerRoman"/>
      <w:lvlText w:val="%6."/>
      <w:lvlJc w:val="right"/>
      <w:pPr>
        <w:tabs>
          <w:tab w:val="num" w:pos="4320"/>
        </w:tabs>
        <w:ind w:left="4320" w:hanging="180"/>
      </w:pPr>
    </w:lvl>
    <w:lvl w:ilvl="6" w:tplc="D3AC1B4A" w:tentative="1">
      <w:start w:val="1"/>
      <w:numFmt w:val="decimal"/>
      <w:lvlText w:val="%7."/>
      <w:lvlJc w:val="left"/>
      <w:pPr>
        <w:tabs>
          <w:tab w:val="num" w:pos="5040"/>
        </w:tabs>
        <w:ind w:left="5040" w:hanging="360"/>
      </w:pPr>
    </w:lvl>
    <w:lvl w:ilvl="7" w:tplc="53401E1C" w:tentative="1">
      <w:start w:val="1"/>
      <w:numFmt w:val="lowerLetter"/>
      <w:lvlText w:val="%8."/>
      <w:lvlJc w:val="left"/>
      <w:pPr>
        <w:tabs>
          <w:tab w:val="num" w:pos="5760"/>
        </w:tabs>
        <w:ind w:left="5760" w:hanging="360"/>
      </w:pPr>
    </w:lvl>
    <w:lvl w:ilvl="8" w:tplc="99A6FF94" w:tentative="1">
      <w:start w:val="1"/>
      <w:numFmt w:val="lowerRoman"/>
      <w:lvlText w:val="%9."/>
      <w:lvlJc w:val="right"/>
      <w:pPr>
        <w:tabs>
          <w:tab w:val="num" w:pos="6480"/>
        </w:tabs>
        <w:ind w:left="6480" w:hanging="180"/>
      </w:pPr>
    </w:lvl>
  </w:abstractNum>
  <w:abstractNum w:abstractNumId="11"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3" w15:restartNumberingAfterBreak="0">
    <w:nsid w:val="70262DD0"/>
    <w:multiLevelType w:val="multilevel"/>
    <w:tmpl w:val="A0F0B7F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14" w15:restartNumberingAfterBreak="0">
    <w:nsid w:val="742803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9DB2324"/>
    <w:multiLevelType w:val="hybridMultilevel"/>
    <w:tmpl w:val="9064C932"/>
    <w:lvl w:ilvl="0" w:tplc="71A67678">
      <w:start w:val="1"/>
      <w:numFmt w:val="bullet"/>
      <w:lvlText w:val=""/>
      <w:lvlJc w:val="left"/>
      <w:pPr>
        <w:tabs>
          <w:tab w:val="num" w:pos="720"/>
        </w:tabs>
        <w:ind w:left="720" w:hanging="360"/>
      </w:pPr>
      <w:rPr>
        <w:rFonts w:ascii="Symbol" w:hAnsi="Symbol" w:hint="default"/>
      </w:rPr>
    </w:lvl>
    <w:lvl w:ilvl="1" w:tplc="43E62D6A" w:tentative="1">
      <w:start w:val="1"/>
      <w:numFmt w:val="bullet"/>
      <w:lvlText w:val="o"/>
      <w:lvlJc w:val="left"/>
      <w:pPr>
        <w:tabs>
          <w:tab w:val="num" w:pos="1440"/>
        </w:tabs>
        <w:ind w:left="1440" w:hanging="360"/>
      </w:pPr>
      <w:rPr>
        <w:rFonts w:ascii="Courier New" w:hAnsi="Courier New" w:cs="Courier New" w:hint="default"/>
      </w:rPr>
    </w:lvl>
    <w:lvl w:ilvl="2" w:tplc="9F46ABB2" w:tentative="1">
      <w:start w:val="1"/>
      <w:numFmt w:val="bullet"/>
      <w:lvlText w:val=""/>
      <w:lvlJc w:val="left"/>
      <w:pPr>
        <w:tabs>
          <w:tab w:val="num" w:pos="2160"/>
        </w:tabs>
        <w:ind w:left="2160" w:hanging="360"/>
      </w:pPr>
      <w:rPr>
        <w:rFonts w:ascii="Wingdings" w:hAnsi="Wingdings" w:hint="default"/>
      </w:rPr>
    </w:lvl>
    <w:lvl w:ilvl="3" w:tplc="39549BAE" w:tentative="1">
      <w:start w:val="1"/>
      <w:numFmt w:val="bullet"/>
      <w:lvlText w:val=""/>
      <w:lvlJc w:val="left"/>
      <w:pPr>
        <w:tabs>
          <w:tab w:val="num" w:pos="2880"/>
        </w:tabs>
        <w:ind w:left="2880" w:hanging="360"/>
      </w:pPr>
      <w:rPr>
        <w:rFonts w:ascii="Symbol" w:hAnsi="Symbol" w:hint="default"/>
      </w:rPr>
    </w:lvl>
    <w:lvl w:ilvl="4" w:tplc="F80800AE" w:tentative="1">
      <w:start w:val="1"/>
      <w:numFmt w:val="bullet"/>
      <w:lvlText w:val="o"/>
      <w:lvlJc w:val="left"/>
      <w:pPr>
        <w:tabs>
          <w:tab w:val="num" w:pos="3600"/>
        </w:tabs>
        <w:ind w:left="3600" w:hanging="360"/>
      </w:pPr>
      <w:rPr>
        <w:rFonts w:ascii="Courier New" w:hAnsi="Courier New" w:cs="Courier New" w:hint="default"/>
      </w:rPr>
    </w:lvl>
    <w:lvl w:ilvl="5" w:tplc="50B0FAEA" w:tentative="1">
      <w:start w:val="1"/>
      <w:numFmt w:val="bullet"/>
      <w:lvlText w:val=""/>
      <w:lvlJc w:val="left"/>
      <w:pPr>
        <w:tabs>
          <w:tab w:val="num" w:pos="4320"/>
        </w:tabs>
        <w:ind w:left="4320" w:hanging="360"/>
      </w:pPr>
      <w:rPr>
        <w:rFonts w:ascii="Wingdings" w:hAnsi="Wingdings" w:hint="default"/>
      </w:rPr>
    </w:lvl>
    <w:lvl w:ilvl="6" w:tplc="81BEC3E8" w:tentative="1">
      <w:start w:val="1"/>
      <w:numFmt w:val="bullet"/>
      <w:lvlText w:val=""/>
      <w:lvlJc w:val="left"/>
      <w:pPr>
        <w:tabs>
          <w:tab w:val="num" w:pos="5040"/>
        </w:tabs>
        <w:ind w:left="5040" w:hanging="360"/>
      </w:pPr>
      <w:rPr>
        <w:rFonts w:ascii="Symbol" w:hAnsi="Symbol" w:hint="default"/>
      </w:rPr>
    </w:lvl>
    <w:lvl w:ilvl="7" w:tplc="12D2748C" w:tentative="1">
      <w:start w:val="1"/>
      <w:numFmt w:val="bullet"/>
      <w:lvlText w:val="o"/>
      <w:lvlJc w:val="left"/>
      <w:pPr>
        <w:tabs>
          <w:tab w:val="num" w:pos="5760"/>
        </w:tabs>
        <w:ind w:left="5760" w:hanging="360"/>
      </w:pPr>
      <w:rPr>
        <w:rFonts w:ascii="Courier New" w:hAnsi="Courier New" w:cs="Courier New" w:hint="default"/>
      </w:rPr>
    </w:lvl>
    <w:lvl w:ilvl="8" w:tplc="B0D8EE9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21636F"/>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4"/>
  </w:num>
  <w:num w:numId="3">
    <w:abstractNumId w:val="8"/>
  </w:num>
  <w:num w:numId="4">
    <w:abstractNumId w:val="16"/>
  </w:num>
  <w:num w:numId="5">
    <w:abstractNumId w:val="14"/>
  </w:num>
  <w:num w:numId="6">
    <w:abstractNumId w:val="6"/>
  </w:num>
  <w:num w:numId="7">
    <w:abstractNumId w:val="0"/>
  </w:num>
  <w:num w:numId="8">
    <w:abstractNumId w:val="11"/>
  </w:num>
  <w:num w:numId="9">
    <w:abstractNumId w:val="13"/>
  </w:num>
  <w:num w:numId="10">
    <w:abstractNumId w:val="2"/>
  </w:num>
  <w:num w:numId="11">
    <w:abstractNumId w:val="3"/>
  </w:num>
  <w:num w:numId="12">
    <w:abstractNumId w:val="15"/>
  </w:num>
  <w:num w:numId="13">
    <w:abstractNumId w:val="7"/>
  </w:num>
  <w:num w:numId="14">
    <w:abstractNumId w:val="12"/>
  </w:num>
  <w:num w:numId="15">
    <w:abstractNumId w:val="10"/>
  </w:num>
  <w:num w:numId="16">
    <w:abstractNumId w:val="5"/>
  </w:num>
  <w:num w:numId="17">
    <w:abstractNumId w:val="9"/>
  </w:num>
  <w:num w:numId="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239B"/>
    <w:rsid w:val="00015409"/>
    <w:rsid w:val="00040CC5"/>
    <w:rsid w:val="00042989"/>
    <w:rsid w:val="0007520E"/>
    <w:rsid w:val="000A67CC"/>
    <w:rsid w:val="000C45BB"/>
    <w:rsid w:val="001133F6"/>
    <w:rsid w:val="00146BCD"/>
    <w:rsid w:val="00190101"/>
    <w:rsid w:val="001A5590"/>
    <w:rsid w:val="001B08AB"/>
    <w:rsid w:val="001B35D6"/>
    <w:rsid w:val="001C1D5A"/>
    <w:rsid w:val="001D438D"/>
    <w:rsid w:val="001E43C7"/>
    <w:rsid w:val="00205FFA"/>
    <w:rsid w:val="00224E1D"/>
    <w:rsid w:val="002308B6"/>
    <w:rsid w:val="00245177"/>
    <w:rsid w:val="002567B3"/>
    <w:rsid w:val="002704C1"/>
    <w:rsid w:val="00276E0D"/>
    <w:rsid w:val="002A078C"/>
    <w:rsid w:val="002A4CC9"/>
    <w:rsid w:val="002D35EA"/>
    <w:rsid w:val="002E26A6"/>
    <w:rsid w:val="002E4E5D"/>
    <w:rsid w:val="002F7008"/>
    <w:rsid w:val="00360D71"/>
    <w:rsid w:val="00361F89"/>
    <w:rsid w:val="00376F19"/>
    <w:rsid w:val="00377BF3"/>
    <w:rsid w:val="003E1317"/>
    <w:rsid w:val="0041675D"/>
    <w:rsid w:val="00441BBC"/>
    <w:rsid w:val="00451C0E"/>
    <w:rsid w:val="00453A01"/>
    <w:rsid w:val="0047239B"/>
    <w:rsid w:val="0047269D"/>
    <w:rsid w:val="004776E1"/>
    <w:rsid w:val="004A1E82"/>
    <w:rsid w:val="004B0010"/>
    <w:rsid w:val="004B5250"/>
    <w:rsid w:val="004E1A73"/>
    <w:rsid w:val="00501AC2"/>
    <w:rsid w:val="00521C2D"/>
    <w:rsid w:val="0053037D"/>
    <w:rsid w:val="0054390F"/>
    <w:rsid w:val="00572C14"/>
    <w:rsid w:val="00582BCB"/>
    <w:rsid w:val="005D754B"/>
    <w:rsid w:val="005E2041"/>
    <w:rsid w:val="005E53A8"/>
    <w:rsid w:val="00603BC0"/>
    <w:rsid w:val="00605495"/>
    <w:rsid w:val="00615532"/>
    <w:rsid w:val="00623CD1"/>
    <w:rsid w:val="00653B68"/>
    <w:rsid w:val="0065797A"/>
    <w:rsid w:val="00665221"/>
    <w:rsid w:val="006671B7"/>
    <w:rsid w:val="006B4F8E"/>
    <w:rsid w:val="006C791E"/>
    <w:rsid w:val="006E2BC1"/>
    <w:rsid w:val="006F651A"/>
    <w:rsid w:val="007057DB"/>
    <w:rsid w:val="0072747A"/>
    <w:rsid w:val="00733A8D"/>
    <w:rsid w:val="007448D0"/>
    <w:rsid w:val="007B15B8"/>
    <w:rsid w:val="007B748A"/>
    <w:rsid w:val="007F1DF7"/>
    <w:rsid w:val="00802E4A"/>
    <w:rsid w:val="008235AB"/>
    <w:rsid w:val="00832637"/>
    <w:rsid w:val="00834BB5"/>
    <w:rsid w:val="00862419"/>
    <w:rsid w:val="0088232D"/>
    <w:rsid w:val="00887F11"/>
    <w:rsid w:val="008C1E09"/>
    <w:rsid w:val="009321E4"/>
    <w:rsid w:val="009428D4"/>
    <w:rsid w:val="009457C2"/>
    <w:rsid w:val="0095081E"/>
    <w:rsid w:val="00972435"/>
    <w:rsid w:val="00980A3C"/>
    <w:rsid w:val="00993438"/>
    <w:rsid w:val="009B7F59"/>
    <w:rsid w:val="009D044A"/>
    <w:rsid w:val="00A013BE"/>
    <w:rsid w:val="00A1287B"/>
    <w:rsid w:val="00A72821"/>
    <w:rsid w:val="00A73C40"/>
    <w:rsid w:val="00A86960"/>
    <w:rsid w:val="00AA0A00"/>
    <w:rsid w:val="00AD5E0D"/>
    <w:rsid w:val="00AE65D9"/>
    <w:rsid w:val="00B15028"/>
    <w:rsid w:val="00B37EB6"/>
    <w:rsid w:val="00B5399C"/>
    <w:rsid w:val="00B6399F"/>
    <w:rsid w:val="00BA3C2C"/>
    <w:rsid w:val="00BD1672"/>
    <w:rsid w:val="00C1561E"/>
    <w:rsid w:val="00C26CD0"/>
    <w:rsid w:val="00C752E2"/>
    <w:rsid w:val="00C93F73"/>
    <w:rsid w:val="00CA179F"/>
    <w:rsid w:val="00CB0F35"/>
    <w:rsid w:val="00D12342"/>
    <w:rsid w:val="00D53091"/>
    <w:rsid w:val="00D83645"/>
    <w:rsid w:val="00DC29FB"/>
    <w:rsid w:val="00DE4DC8"/>
    <w:rsid w:val="00DE6986"/>
    <w:rsid w:val="00DF2EA1"/>
    <w:rsid w:val="00DF6320"/>
    <w:rsid w:val="00E902C0"/>
    <w:rsid w:val="00E90E6D"/>
    <w:rsid w:val="00EA13F4"/>
    <w:rsid w:val="00EB14BB"/>
    <w:rsid w:val="00EC55D5"/>
    <w:rsid w:val="00EC6BC6"/>
    <w:rsid w:val="00F21C06"/>
    <w:rsid w:val="00F2226E"/>
    <w:rsid w:val="00F244E9"/>
    <w:rsid w:val="00F4272C"/>
    <w:rsid w:val="00F82915"/>
    <w:rsid w:val="00F9211B"/>
    <w:rsid w:val="00F961AE"/>
    <w:rsid w:val="00FD503C"/>
    <w:rsid w:val="00FE4C12"/>
    <w:rsid w:val="00FF637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081E15C9"/>
  <w15:chartTrackingRefBased/>
  <w15:docId w15:val="{9501E652-C1D2-45E0-AD89-2F547E3CD5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numPr>
        <w:ilvl w:val="2"/>
        <w:numId w:val="1"/>
      </w:numPr>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pPr>
      <w:jc w:val="both"/>
    </w:pPr>
  </w:style>
  <w:style w:type="character" w:styleId="CommentReference">
    <w:name w:val="annotation reference"/>
    <w:semiHidden/>
    <w:rPr>
      <w:sz w:val="16"/>
      <w:szCs w:val="16"/>
    </w:rPr>
  </w:style>
  <w:style w:type="paragraph" w:styleId="CommentText">
    <w:name w:val="annotation text"/>
    <w:basedOn w:val="Normal"/>
    <w:semiHidden/>
  </w:style>
  <w:style w:type="character" w:styleId="FollowedHyperlink">
    <w:name w:val="FollowedHyperlink"/>
    <w:rPr>
      <w:color w:val="800080"/>
      <w:u w:val="single"/>
    </w:rPr>
  </w:style>
  <w:style w:type="character" w:styleId="Hyperlink">
    <w:name w:val="Hyperlink"/>
    <w:rPr>
      <w:color w:val="0000FF"/>
      <w:u w:val="single"/>
    </w:rPr>
  </w:style>
  <w:style w:type="paragraph" w:styleId="BalloonText">
    <w:name w:val="Balloon Text"/>
    <w:basedOn w:val="Normal"/>
    <w:semiHidden/>
    <w:rPr>
      <w:rFonts w:ascii="Tahoma" w:hAnsi="Tahoma" w:cs="Tahoma"/>
      <w:sz w:val="16"/>
      <w:szCs w:val="16"/>
    </w:rPr>
  </w:style>
  <w:style w:type="paragraph" w:styleId="CommentSubject">
    <w:name w:val="annotation subject"/>
    <w:basedOn w:val="CommentText"/>
    <w:next w:val="CommentText"/>
    <w:semiHidden/>
    <w:rPr>
      <w:b/>
      <w:bCs/>
    </w:rPr>
  </w:style>
  <w:style w:type="character" w:customStyle="1" w:styleId="PaulHutchinson">
    <w:name w:val="Paul Hutchinson"/>
    <w:semiHidden/>
    <w:rPr>
      <w:rFonts w:ascii="Arial" w:hAnsi="Arial" w:cs="Arial"/>
      <w:color w:val="auto"/>
      <w:sz w:val="20"/>
      <w:szCs w:val="20"/>
    </w:rPr>
  </w:style>
  <w:style w:type="paragraph" w:customStyle="1" w:styleId="Left15">
    <w:name w:val="Left 1.5"/>
    <w:basedOn w:val="Normal"/>
    <w:pPr>
      <w:spacing w:before="120" w:after="240"/>
      <w:ind w:left="851"/>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9811055">
      <w:bodyDiv w:val="1"/>
      <w:marLeft w:val="0"/>
      <w:marRight w:val="0"/>
      <w:marTop w:val="0"/>
      <w:marBottom w:val="0"/>
      <w:divBdr>
        <w:top w:val="none" w:sz="0" w:space="0" w:color="auto"/>
        <w:left w:val="none" w:sz="0" w:space="0" w:color="auto"/>
        <w:bottom w:val="none" w:sz="0" w:space="0" w:color="auto"/>
        <w:right w:val="none" w:sz="0" w:space="0" w:color="auto"/>
      </w:divBdr>
    </w:div>
    <w:div w:id="1744638386">
      <w:bodyDiv w:val="1"/>
      <w:marLeft w:val="0"/>
      <w:marRight w:val="0"/>
      <w:marTop w:val="0"/>
      <w:marBottom w:val="0"/>
      <w:divBdr>
        <w:top w:val="none" w:sz="0" w:space="0" w:color="auto"/>
        <w:left w:val="none" w:sz="0" w:space="0" w:color="auto"/>
        <w:bottom w:val="none" w:sz="0" w:space="0" w:color="auto"/>
        <w:right w:val="none" w:sz="0" w:space="0" w:color="auto"/>
      </w:divBdr>
    </w:div>
    <w:div w:id="1791895531">
      <w:bodyDiv w:val="1"/>
      <w:marLeft w:val="0"/>
      <w:marRight w:val="0"/>
      <w:marTop w:val="0"/>
      <w:marBottom w:val="0"/>
      <w:divBdr>
        <w:top w:val="none" w:sz="0" w:space="0" w:color="auto"/>
        <w:left w:val="none" w:sz="0" w:space="0" w:color="auto"/>
        <w:bottom w:val="none" w:sz="0" w:space="0" w:color="auto"/>
        <w:right w:val="none" w:sz="0" w:space="0" w:color="auto"/>
      </w:divBdr>
    </w:div>
    <w:div w:id="1953247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microsoft.com/office/2011/relationships/people" Target="peop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2.nationalgrid.com/UK/Industry-information/Electricity-codes/STC/The-ST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2" ma:contentTypeDescription="Create a new document." ma:contentTypeScope="" ma:versionID="ec92ffd1b4ea6d79432574126077e1a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eda2d5cdaef658c6781821b308bbca5a"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84DBAC2-A8AE-4786-A5E6-D574A73D50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88412BB9-1D97-41F7-BC7C-1C24F6843989}">
  <ds:schemaRefs>
    <ds:schemaRef ds:uri="http://schemas.microsoft.com/sharepoint/v3/contenttype/forms"/>
  </ds:schemaRefs>
</ds:datastoreItem>
</file>

<file path=customXml/itemProps3.xml><?xml version="1.0" encoding="utf-8"?>
<ds:datastoreItem xmlns:ds="http://schemas.openxmlformats.org/officeDocument/2006/customXml" ds:itemID="{C788D0E5-E9B2-4F33-A804-3319D12D0BEF}">
  <ds:schemaRefs>
    <ds:schemaRef ds:uri="http://schemas.openxmlformats.org/officeDocument/2006/bibliography"/>
  </ds:schemaRefs>
</ds:datastoreItem>
</file>

<file path=customXml/itemProps4.xml><?xml version="1.0" encoding="utf-8"?>
<ds:datastoreItem xmlns:ds="http://schemas.openxmlformats.org/officeDocument/2006/customXml" ds:itemID="{A5ADB925-5C5D-4DFB-9DDF-A1FB6F91D63C}">
  <ds:schemaRefs>
    <ds:schemaRef ds:uri="3f6024f2-ec53-42bf-9fc5-b1e570b27390"/>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9</Pages>
  <Words>1842</Words>
  <Characters>10183</Characters>
  <Application>Microsoft Office Word</Application>
  <DocSecurity>0</DocSecurity>
  <Lines>84</Lines>
  <Paragraphs>24</Paragraphs>
  <ScaleCrop>false</ScaleCrop>
  <HeadingPairs>
    <vt:vector size="2" baseType="variant">
      <vt:variant>
        <vt:lpstr>Title</vt:lpstr>
      </vt:variant>
      <vt:variant>
        <vt:i4>1</vt:i4>
      </vt:variant>
    </vt:vector>
  </HeadingPairs>
  <TitlesOfParts>
    <vt:vector size="1" baseType="lpstr">
      <vt:lpstr>STCP19-6 Application Fee</vt:lpstr>
    </vt:vector>
  </TitlesOfParts>
  <Manager>Stuart Easterbrook</Manager>
  <Company>NGC</Company>
  <LinksUpToDate>false</LinksUpToDate>
  <CharactersWithSpaces>12001</CharactersWithSpaces>
  <SharedDoc>false</SharedDoc>
  <HLinks>
    <vt:vector size="6" baseType="variant">
      <vt:variant>
        <vt:i4>2621474</vt:i4>
      </vt:variant>
      <vt:variant>
        <vt:i4>6</vt:i4>
      </vt:variant>
      <vt:variant>
        <vt:i4>0</vt:i4>
      </vt:variant>
      <vt:variant>
        <vt:i4>5</vt:i4>
      </vt:variant>
      <vt:variant>
        <vt:lpwstr>http://www2.nationalgrid.com/UK/Industry-information/Electricity-codes/STC/The-STC/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STCP19-6 Application Fee</dc:title>
  <dc:subject/>
  <dc:creator>ChUG</dc:creator>
  <cp:keywords/>
  <cp:lastModifiedBy>Akhtar (ESO), Shazia</cp:lastModifiedBy>
  <cp:revision>3</cp:revision>
  <cp:lastPrinted>2019-03-27T21:37:00Z</cp:lastPrinted>
  <dcterms:created xsi:type="dcterms:W3CDTF">2021-06-17T19:08:00Z</dcterms:created>
  <dcterms:modified xsi:type="dcterms:W3CDTF">2022-03-13T15:06:00Z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ies>
</file>